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3739F" w14:textId="1E5A5AC1" w:rsidR="001A779D" w:rsidRPr="00BB45BA" w:rsidRDefault="00262272">
      <w:pPr>
        <w:jc w:val="right"/>
        <w:rPr>
          <w:rFonts w:ascii="Times New Roman" w:hAnsi="Times New Roman" w:cs="Times New Roman"/>
          <w:szCs w:val="24"/>
        </w:rPr>
      </w:pPr>
      <w:r w:rsidRPr="00BB45BA">
        <w:rPr>
          <w:rFonts w:ascii="Times New Roman" w:hAnsi="Times New Roman" w:cs="Times New Roman"/>
          <w:szCs w:val="24"/>
        </w:rPr>
        <w:t>EELNÕU</w:t>
      </w:r>
      <w:r w:rsidRPr="00BB45BA">
        <w:rPr>
          <w:rFonts w:ascii="Times New Roman" w:hAnsi="Times New Roman" w:cs="Times New Roman"/>
          <w:szCs w:val="24"/>
        </w:rPr>
        <w:br/>
      </w:r>
      <w:r w:rsidR="00957B03">
        <w:rPr>
          <w:rFonts w:ascii="Times New Roman" w:hAnsi="Times New Roman" w:cs="Times New Roman"/>
          <w:szCs w:val="24"/>
        </w:rPr>
        <w:t>14</w:t>
      </w:r>
      <w:r w:rsidRPr="00BB45BA">
        <w:rPr>
          <w:rFonts w:ascii="Times New Roman" w:hAnsi="Times New Roman" w:cs="Times New Roman"/>
          <w:szCs w:val="24"/>
        </w:rPr>
        <w:t>.0</w:t>
      </w:r>
      <w:r w:rsidR="00957B03">
        <w:rPr>
          <w:rFonts w:ascii="Times New Roman" w:hAnsi="Times New Roman" w:cs="Times New Roman"/>
          <w:szCs w:val="24"/>
        </w:rPr>
        <w:t>8</w:t>
      </w:r>
      <w:r w:rsidRPr="00BB45BA">
        <w:rPr>
          <w:rFonts w:ascii="Times New Roman" w:hAnsi="Times New Roman" w:cs="Times New Roman"/>
          <w:szCs w:val="24"/>
        </w:rPr>
        <w:t>.2025</w:t>
      </w:r>
    </w:p>
    <w:p w14:paraId="3CB77A12" w14:textId="77777777" w:rsidR="001A779D" w:rsidRPr="00957B03" w:rsidRDefault="00262272">
      <w:pPr>
        <w:jc w:val="center"/>
        <w:rPr>
          <w:rFonts w:ascii="Times New Roman" w:hAnsi="Times New Roman" w:cs="Times New Roman"/>
          <w:sz w:val="28"/>
          <w:szCs w:val="28"/>
        </w:rPr>
      </w:pPr>
      <w:commentRangeStart w:id="0"/>
      <w:r w:rsidRPr="7868F3DF">
        <w:rPr>
          <w:rFonts w:ascii="Times New Roman" w:hAnsi="Times New Roman" w:cs="Times New Roman"/>
          <w:b/>
          <w:bCs/>
          <w:sz w:val="28"/>
          <w:szCs w:val="28"/>
        </w:rPr>
        <w:t>Eesti Rahvusringhäälingu seaduse muutmise seadus</w:t>
      </w:r>
      <w:commentRangeEnd w:id="0"/>
      <w:r>
        <w:commentReference w:id="0"/>
      </w:r>
    </w:p>
    <w:p w14:paraId="7A7D97CA" w14:textId="77777777" w:rsidR="00BB45BA" w:rsidRPr="00BB45BA" w:rsidRDefault="00BB45BA">
      <w:pPr>
        <w:rPr>
          <w:rFonts w:ascii="Times New Roman" w:hAnsi="Times New Roman" w:cs="Times New Roman"/>
          <w:b/>
          <w:szCs w:val="24"/>
        </w:rPr>
      </w:pPr>
    </w:p>
    <w:p w14:paraId="65D2E02D" w14:textId="3FC16CF4" w:rsidR="001A779D" w:rsidRPr="002222D0" w:rsidRDefault="00262272" w:rsidP="002222D0">
      <w:pPr>
        <w:jc w:val="both"/>
        <w:rPr>
          <w:rFonts w:ascii="Times New Roman" w:hAnsi="Times New Roman" w:cs="Times New Roman"/>
          <w:b/>
          <w:bCs/>
          <w:szCs w:val="24"/>
        </w:rPr>
      </w:pPr>
      <w:r w:rsidRPr="002222D0">
        <w:rPr>
          <w:rFonts w:ascii="Times New Roman" w:hAnsi="Times New Roman" w:cs="Times New Roman"/>
          <w:b/>
          <w:bCs/>
          <w:szCs w:val="24"/>
        </w:rPr>
        <w:t>§ 1. Eesti Rahvusringhäälingu seaduse muutmine</w:t>
      </w:r>
    </w:p>
    <w:p w14:paraId="75410006" w14:textId="5D3DC199"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Eesti Rahvusringhäälingu seaduses tehakse järgmised muudatused:</w:t>
      </w:r>
    </w:p>
    <w:p w14:paraId="1C8BB16A" w14:textId="17576E0A"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1)</w:t>
      </w:r>
      <w:r w:rsidRPr="002222D0">
        <w:rPr>
          <w:rFonts w:ascii="Times New Roman" w:hAnsi="Times New Roman" w:cs="Times New Roman"/>
          <w:szCs w:val="24"/>
        </w:rPr>
        <w:t xml:space="preserve"> paragrahvi 5 lõike 1 punktid 1 ja 2 muudetakse </w:t>
      </w:r>
      <w:r w:rsidR="00D64721">
        <w:rPr>
          <w:rFonts w:ascii="Times New Roman" w:hAnsi="Times New Roman" w:cs="Times New Roman"/>
          <w:szCs w:val="24"/>
        </w:rPr>
        <w:t>ning</w:t>
      </w:r>
      <w:r w:rsidRPr="002222D0">
        <w:rPr>
          <w:rFonts w:ascii="Times New Roman" w:hAnsi="Times New Roman" w:cs="Times New Roman"/>
          <w:szCs w:val="24"/>
        </w:rPr>
        <w:t xml:space="preserve"> sõnastatakse järgmiselt:</w:t>
      </w:r>
    </w:p>
    <w:p w14:paraId="3621E05D" w14:textId="10252BCF"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„1) toodab vähemalt kahte teleprogrammi ja nelja ööpäevaringset raadioprogrammi </w:t>
      </w:r>
      <w:r w:rsidR="00640AFE">
        <w:rPr>
          <w:rFonts w:ascii="Times New Roman" w:hAnsi="Times New Roman" w:cs="Times New Roman"/>
          <w:szCs w:val="24"/>
        </w:rPr>
        <w:t>ning</w:t>
      </w:r>
      <w:r w:rsidRPr="002222D0">
        <w:rPr>
          <w:rFonts w:ascii="Times New Roman" w:hAnsi="Times New Roman" w:cs="Times New Roman"/>
          <w:szCs w:val="24"/>
        </w:rPr>
        <w:t xml:space="preserve"> osutab teisi meediateenuseid;</w:t>
      </w:r>
    </w:p>
    <w:p w14:paraId="0D2CA5BA" w14:textId="2538E519"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2) elektroonilise side võrkude kaudu suunab üldsusele käesoleva lõike punktis 1 nimetatud programmid ja meediateenused ning teeb mõistlikus mahus kättesaadavaks saadete arhiivi;“;</w:t>
      </w:r>
    </w:p>
    <w:p w14:paraId="692E9E80" w14:textId="12B9B3BF"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2)</w:t>
      </w:r>
      <w:r w:rsidRPr="002222D0">
        <w:rPr>
          <w:rFonts w:ascii="Times New Roman" w:hAnsi="Times New Roman" w:cs="Times New Roman"/>
          <w:szCs w:val="24"/>
        </w:rPr>
        <w:t xml:space="preserve"> paragrahvi 5 lõike 1 punkt 3 tunnistatakse kehtetuks;</w:t>
      </w:r>
    </w:p>
    <w:p w14:paraId="5070936D" w14:textId="04DE8F5D"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3)</w:t>
      </w:r>
      <w:r w:rsidRPr="002222D0">
        <w:rPr>
          <w:rFonts w:ascii="Times New Roman" w:hAnsi="Times New Roman" w:cs="Times New Roman"/>
          <w:szCs w:val="24"/>
        </w:rPr>
        <w:t xml:space="preserve"> paragrahvi 5 lõiget 1 täiendatakse punktiga 12 järgmises sõnastuses:</w:t>
      </w:r>
    </w:p>
    <w:p w14:paraId="1D967E74" w14:textId="79315AAF"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„12) edendab haridust, elukestvat õpet ja meediakirjaoskust, pakkudes mitmekesist hariduslikku sisu.“;</w:t>
      </w:r>
    </w:p>
    <w:p w14:paraId="48CE7AFD" w14:textId="7570E388"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4)</w:t>
      </w:r>
      <w:r w:rsidRPr="002222D0">
        <w:rPr>
          <w:rFonts w:ascii="Times New Roman" w:hAnsi="Times New Roman" w:cs="Times New Roman"/>
          <w:szCs w:val="24"/>
        </w:rPr>
        <w:t xml:space="preserve"> paragrahvi 6 lõiget 2 täiendatakse pärast tekstiosa „Programmid“ tekstiosaga „ja meediateenused“;</w:t>
      </w:r>
    </w:p>
    <w:p w14:paraId="66A4AD72" w14:textId="317DF93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5)</w:t>
      </w:r>
      <w:r w:rsidRPr="002222D0">
        <w:rPr>
          <w:rFonts w:ascii="Times New Roman" w:hAnsi="Times New Roman" w:cs="Times New Roman"/>
          <w:szCs w:val="24"/>
        </w:rPr>
        <w:t xml:space="preserve"> seadust täiendatakse §-ga 6</w:t>
      </w:r>
      <w:r w:rsidRPr="002222D0">
        <w:rPr>
          <w:rFonts w:ascii="Times New Roman" w:hAnsi="Times New Roman" w:cs="Times New Roman"/>
          <w:szCs w:val="24"/>
          <w:vertAlign w:val="superscript"/>
        </w:rPr>
        <w:t>1</w:t>
      </w:r>
      <w:r w:rsidRPr="002222D0">
        <w:rPr>
          <w:rFonts w:ascii="Times New Roman" w:hAnsi="Times New Roman" w:cs="Times New Roman"/>
          <w:szCs w:val="24"/>
        </w:rPr>
        <w:t xml:space="preserve"> järgmises sõnastuses:</w:t>
      </w:r>
    </w:p>
    <w:p w14:paraId="569EEBC5" w14:textId="77777777" w:rsidR="001A779D" w:rsidRPr="002222D0" w:rsidRDefault="00262272" w:rsidP="002222D0">
      <w:pPr>
        <w:jc w:val="both"/>
        <w:rPr>
          <w:rFonts w:ascii="Times New Roman" w:hAnsi="Times New Roman" w:cs="Times New Roman"/>
          <w:b/>
          <w:bCs/>
          <w:szCs w:val="24"/>
        </w:rPr>
      </w:pPr>
      <w:r w:rsidRPr="002222D0">
        <w:rPr>
          <w:rFonts w:ascii="Times New Roman" w:hAnsi="Times New Roman" w:cs="Times New Roman"/>
          <w:szCs w:val="24"/>
        </w:rPr>
        <w:t>„</w:t>
      </w:r>
      <w:r w:rsidRPr="002222D0">
        <w:rPr>
          <w:rFonts w:ascii="Times New Roman" w:hAnsi="Times New Roman" w:cs="Times New Roman"/>
          <w:b/>
          <w:bCs/>
          <w:szCs w:val="24"/>
        </w:rPr>
        <w:t>§ 6</w:t>
      </w:r>
      <w:r w:rsidRPr="002222D0">
        <w:rPr>
          <w:rFonts w:ascii="Times New Roman" w:hAnsi="Times New Roman" w:cs="Times New Roman"/>
          <w:b/>
          <w:bCs/>
          <w:szCs w:val="24"/>
          <w:vertAlign w:val="superscript"/>
        </w:rPr>
        <w:t>1</w:t>
      </w:r>
      <w:r w:rsidRPr="002222D0">
        <w:rPr>
          <w:rFonts w:ascii="Times New Roman" w:hAnsi="Times New Roman" w:cs="Times New Roman"/>
          <w:b/>
          <w:bCs/>
          <w:szCs w:val="24"/>
        </w:rPr>
        <w:t>. Uue meediateenuse mõju hindamine</w:t>
      </w:r>
    </w:p>
    <w:p w14:paraId="29C7B9FD" w14:textId="44919FFA"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(1) Uus meediateenus käesoleva seaduse tähenduses on Euroopa Parlamendi ja nõukogu määruse (EL) 2024/1083, millega luuakse siseturul meediateenuste ühine raamistik ja muudetakse direktiivi 2010/13/13, artiklis 2 nimetatud </w:t>
      </w:r>
      <w:r w:rsidR="00D127A8">
        <w:rPr>
          <w:rFonts w:ascii="Times New Roman" w:hAnsi="Times New Roman" w:cs="Times New Roman"/>
          <w:szCs w:val="24"/>
        </w:rPr>
        <w:t>määratlusele</w:t>
      </w:r>
      <w:r w:rsidR="00D127A8" w:rsidRPr="002222D0">
        <w:rPr>
          <w:rFonts w:ascii="Times New Roman" w:hAnsi="Times New Roman" w:cs="Times New Roman"/>
          <w:szCs w:val="24"/>
        </w:rPr>
        <w:t xml:space="preserve"> </w:t>
      </w:r>
      <w:r w:rsidRPr="002222D0">
        <w:rPr>
          <w:rFonts w:ascii="Times New Roman" w:hAnsi="Times New Roman" w:cs="Times New Roman"/>
          <w:szCs w:val="24"/>
        </w:rPr>
        <w:t>vastav Rahvusringhäälingu kavandatav meediateenus, mida ta ei ole var</w:t>
      </w:r>
      <w:r w:rsidR="002B1678">
        <w:rPr>
          <w:rFonts w:ascii="Times New Roman" w:hAnsi="Times New Roman" w:cs="Times New Roman"/>
          <w:szCs w:val="24"/>
        </w:rPr>
        <w:t>em</w:t>
      </w:r>
      <w:r w:rsidRPr="002222D0">
        <w:rPr>
          <w:rFonts w:ascii="Times New Roman" w:hAnsi="Times New Roman" w:cs="Times New Roman"/>
          <w:szCs w:val="24"/>
        </w:rPr>
        <w:t xml:space="preserve"> osutanud või mis on olemasoleva meediateenuse tehnoloogiline edasiarendus ning mis kummalgi juhul mõju</w:t>
      </w:r>
      <w:r w:rsidR="002B1678">
        <w:rPr>
          <w:rFonts w:ascii="Times New Roman" w:hAnsi="Times New Roman" w:cs="Times New Roman"/>
          <w:szCs w:val="24"/>
        </w:rPr>
        <w:t>tab</w:t>
      </w:r>
      <w:r w:rsidRPr="002222D0">
        <w:rPr>
          <w:rFonts w:ascii="Times New Roman" w:hAnsi="Times New Roman" w:cs="Times New Roman"/>
          <w:szCs w:val="24"/>
        </w:rPr>
        <w:t xml:space="preserve"> </w:t>
      </w:r>
      <w:r w:rsidR="00FA6D87">
        <w:rPr>
          <w:rFonts w:ascii="Times New Roman" w:hAnsi="Times New Roman" w:cs="Times New Roman"/>
          <w:szCs w:val="24"/>
        </w:rPr>
        <w:t xml:space="preserve">märkimisväärselt </w:t>
      </w:r>
      <w:r w:rsidRPr="002222D0">
        <w:rPr>
          <w:rFonts w:ascii="Times New Roman" w:hAnsi="Times New Roman" w:cs="Times New Roman"/>
          <w:szCs w:val="24"/>
        </w:rPr>
        <w:t>meediatur</w:t>
      </w:r>
      <w:r w:rsidR="002B1678">
        <w:rPr>
          <w:rFonts w:ascii="Times New Roman" w:hAnsi="Times New Roman" w:cs="Times New Roman"/>
          <w:szCs w:val="24"/>
        </w:rPr>
        <w:t>gu</w:t>
      </w:r>
      <w:r w:rsidRPr="002222D0">
        <w:rPr>
          <w:rFonts w:ascii="Times New Roman" w:hAnsi="Times New Roman" w:cs="Times New Roman"/>
          <w:szCs w:val="24"/>
        </w:rPr>
        <w:t>, sealhulgas teenuse nõudlus</w:t>
      </w:r>
      <w:r w:rsidR="002B1678">
        <w:rPr>
          <w:rFonts w:ascii="Times New Roman" w:hAnsi="Times New Roman" w:cs="Times New Roman"/>
          <w:szCs w:val="24"/>
        </w:rPr>
        <w:t>t</w:t>
      </w:r>
      <w:r w:rsidRPr="002222D0">
        <w:rPr>
          <w:rFonts w:ascii="Times New Roman" w:hAnsi="Times New Roman" w:cs="Times New Roman"/>
          <w:szCs w:val="24"/>
        </w:rPr>
        <w:t xml:space="preserve"> ja konkurentsiolukor</w:t>
      </w:r>
      <w:r w:rsidR="002B1678">
        <w:rPr>
          <w:rFonts w:ascii="Times New Roman" w:hAnsi="Times New Roman" w:cs="Times New Roman"/>
          <w:szCs w:val="24"/>
        </w:rPr>
        <w:t>da</w:t>
      </w:r>
      <w:r w:rsidRPr="002222D0">
        <w:rPr>
          <w:rFonts w:ascii="Times New Roman" w:hAnsi="Times New Roman" w:cs="Times New Roman"/>
          <w:szCs w:val="24"/>
        </w:rPr>
        <w:t>.</w:t>
      </w:r>
    </w:p>
    <w:p w14:paraId="6E36D515" w14:textId="34DEB279"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(2) Enne </w:t>
      </w:r>
      <w:r w:rsidR="00FA6D87">
        <w:rPr>
          <w:rFonts w:ascii="Times New Roman" w:hAnsi="Times New Roman" w:cs="Times New Roman"/>
          <w:szCs w:val="24"/>
        </w:rPr>
        <w:t xml:space="preserve">kui alustatakse </w:t>
      </w:r>
      <w:r w:rsidRPr="002222D0">
        <w:rPr>
          <w:rFonts w:ascii="Times New Roman" w:hAnsi="Times New Roman" w:cs="Times New Roman"/>
          <w:szCs w:val="24"/>
        </w:rPr>
        <w:t>uue meediateenuse osutamis</w:t>
      </w:r>
      <w:r w:rsidR="00FA6D87">
        <w:rPr>
          <w:rFonts w:ascii="Times New Roman" w:hAnsi="Times New Roman" w:cs="Times New Roman"/>
          <w:szCs w:val="24"/>
        </w:rPr>
        <w:t xml:space="preserve">t, </w:t>
      </w:r>
      <w:r w:rsidRPr="002222D0">
        <w:rPr>
          <w:rFonts w:ascii="Times New Roman" w:hAnsi="Times New Roman" w:cs="Times New Roman"/>
          <w:szCs w:val="24"/>
        </w:rPr>
        <w:t>hinnatakse selle mõju meediaturule ning selle vastavust käesoleva seaduse §-s 4 sätestatud Rahvusringhäälingu eesmärgile teenida ühiskonna demokraatlik</w:t>
      </w:r>
      <w:r w:rsidR="00FA6D87">
        <w:rPr>
          <w:rFonts w:ascii="Times New Roman" w:hAnsi="Times New Roman" w:cs="Times New Roman"/>
          <w:szCs w:val="24"/>
        </w:rPr>
        <w:t>k</w:t>
      </w:r>
      <w:r w:rsidRPr="002222D0">
        <w:rPr>
          <w:rFonts w:ascii="Times New Roman" w:hAnsi="Times New Roman" w:cs="Times New Roman"/>
          <w:szCs w:val="24"/>
        </w:rPr>
        <w:t>e, sotsiaalseid ja kultuurilisi vajadusi.</w:t>
      </w:r>
    </w:p>
    <w:p w14:paraId="48996CFB"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(3) Käesoleva paragrahvi lõiget 2 ei kohaldata katsetamisjärgus olevatele uutele meediateenustele. Meediateenuse katsetamise periood võib kesta kuni kuus kuud.</w:t>
      </w:r>
    </w:p>
    <w:p w14:paraId="40F6B7D1" w14:textId="77777777" w:rsidR="001A779D" w:rsidRPr="002222D0" w:rsidRDefault="00262272" w:rsidP="6FB6F7B7">
      <w:pPr>
        <w:jc w:val="both"/>
        <w:rPr>
          <w:rFonts w:ascii="Times New Roman" w:hAnsi="Times New Roman" w:cs="Times New Roman"/>
        </w:rPr>
      </w:pPr>
      <w:commentRangeStart w:id="1"/>
      <w:r w:rsidRPr="6FB6F7B7">
        <w:rPr>
          <w:rFonts w:ascii="Times New Roman" w:hAnsi="Times New Roman" w:cs="Times New Roman"/>
        </w:rPr>
        <w:t xml:space="preserve">(4) </w:t>
      </w:r>
      <w:commentRangeEnd w:id="1"/>
      <w:r>
        <w:commentReference w:id="1"/>
      </w:r>
      <w:r w:rsidRPr="6FB6F7B7">
        <w:rPr>
          <w:rFonts w:ascii="Times New Roman" w:hAnsi="Times New Roman" w:cs="Times New Roman"/>
        </w:rPr>
        <w:t>Uue meediateenuse mõju hindab ja mõju hindamise otsuse teeb Tarbijakaitse ja Tehnilise Järelevalve Amet.</w:t>
      </w:r>
    </w:p>
    <w:p w14:paraId="53F6B693"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lastRenderedPageBreak/>
        <w:t>(5) Enne käesoleva paragrahvi lõikes 2 nimetatud meediaturu mõju hindamist võib Tarbijakaitse ja Tehnilise Järelevalve Amet taotluse alusel küsida Konkurentsiametilt konkurentsianalüüsi.</w:t>
      </w:r>
    </w:p>
    <w:p w14:paraId="3AC70396" w14:textId="2F6931E2" w:rsidR="001A779D" w:rsidRPr="002222D0" w:rsidRDefault="00262272" w:rsidP="6FB6F7B7">
      <w:pPr>
        <w:jc w:val="both"/>
        <w:rPr>
          <w:rFonts w:ascii="Times New Roman" w:hAnsi="Times New Roman" w:cs="Times New Roman"/>
        </w:rPr>
      </w:pPr>
      <w:r w:rsidRPr="6FB6F7B7">
        <w:rPr>
          <w:rFonts w:ascii="Times New Roman" w:hAnsi="Times New Roman" w:cs="Times New Roman"/>
        </w:rPr>
        <w:t xml:space="preserve">(6) </w:t>
      </w:r>
      <w:commentRangeStart w:id="2"/>
      <w:commentRangeStart w:id="3"/>
      <w:r w:rsidRPr="6FB6F7B7">
        <w:rPr>
          <w:rFonts w:ascii="Times New Roman" w:hAnsi="Times New Roman" w:cs="Times New Roman"/>
        </w:rPr>
        <w:t>Uue meediateenuse mõju hindamise, sealhulgas kulude katmise, tingimuse</w:t>
      </w:r>
      <w:r w:rsidR="00AB0BCD" w:rsidRPr="6FB6F7B7">
        <w:rPr>
          <w:rFonts w:ascii="Times New Roman" w:hAnsi="Times New Roman" w:cs="Times New Roman"/>
        </w:rPr>
        <w:t>d</w:t>
      </w:r>
      <w:r w:rsidRPr="6FB6F7B7">
        <w:rPr>
          <w:rFonts w:ascii="Times New Roman" w:hAnsi="Times New Roman" w:cs="Times New Roman"/>
        </w:rPr>
        <w:t xml:space="preserve"> ja kor</w:t>
      </w:r>
      <w:r w:rsidR="00AB0BCD" w:rsidRPr="6FB6F7B7">
        <w:rPr>
          <w:rFonts w:ascii="Times New Roman" w:hAnsi="Times New Roman" w:cs="Times New Roman"/>
        </w:rPr>
        <w:t>ra</w:t>
      </w:r>
      <w:r w:rsidRPr="6FB6F7B7">
        <w:rPr>
          <w:rFonts w:ascii="Times New Roman" w:hAnsi="Times New Roman" w:cs="Times New Roman"/>
        </w:rPr>
        <w:t xml:space="preserve"> kehtesta</w:t>
      </w:r>
      <w:r w:rsidR="00AB0BCD" w:rsidRPr="6FB6F7B7">
        <w:rPr>
          <w:rFonts w:ascii="Times New Roman" w:hAnsi="Times New Roman" w:cs="Times New Roman"/>
        </w:rPr>
        <w:t>b</w:t>
      </w:r>
      <w:r w:rsidRPr="6FB6F7B7">
        <w:rPr>
          <w:rFonts w:ascii="Times New Roman" w:hAnsi="Times New Roman" w:cs="Times New Roman"/>
        </w:rPr>
        <w:t xml:space="preserve"> valdkonna eest vastutav minist</w:t>
      </w:r>
      <w:r w:rsidR="00AB0BCD" w:rsidRPr="6FB6F7B7">
        <w:rPr>
          <w:rFonts w:ascii="Times New Roman" w:hAnsi="Times New Roman" w:cs="Times New Roman"/>
        </w:rPr>
        <w:t>er</w:t>
      </w:r>
      <w:r w:rsidRPr="6FB6F7B7">
        <w:rPr>
          <w:rFonts w:ascii="Times New Roman" w:hAnsi="Times New Roman" w:cs="Times New Roman"/>
        </w:rPr>
        <w:t xml:space="preserve"> määrusega.</w:t>
      </w:r>
      <w:commentRangeEnd w:id="2"/>
      <w:r>
        <w:commentReference w:id="2"/>
      </w:r>
      <w:commentRangeEnd w:id="3"/>
      <w:r>
        <w:commentReference w:id="3"/>
      </w:r>
    </w:p>
    <w:p w14:paraId="232FB5C8" w14:textId="7AF2DF1E" w:rsidR="00BB45BA" w:rsidRPr="002222D0" w:rsidRDefault="00262272" w:rsidP="6FB6F7B7">
      <w:pPr>
        <w:jc w:val="both"/>
        <w:rPr>
          <w:rFonts w:ascii="Times New Roman" w:hAnsi="Times New Roman" w:cs="Times New Roman"/>
        </w:rPr>
      </w:pPr>
      <w:commentRangeStart w:id="4"/>
      <w:r w:rsidRPr="6FB6F7B7">
        <w:rPr>
          <w:rFonts w:ascii="Times New Roman" w:hAnsi="Times New Roman" w:cs="Times New Roman"/>
        </w:rPr>
        <w:t>(7)</w:t>
      </w:r>
      <w:commentRangeEnd w:id="4"/>
      <w:r>
        <w:commentReference w:id="4"/>
      </w:r>
      <w:r w:rsidRPr="6FB6F7B7">
        <w:rPr>
          <w:rFonts w:ascii="Times New Roman" w:hAnsi="Times New Roman" w:cs="Times New Roman"/>
        </w:rPr>
        <w:t xml:space="preserve"> Uue meediateenuse </w:t>
      </w:r>
      <w:commentRangeStart w:id="5"/>
      <w:r w:rsidRPr="6FB6F7B7">
        <w:rPr>
          <w:rFonts w:ascii="Times New Roman" w:hAnsi="Times New Roman" w:cs="Times New Roman"/>
        </w:rPr>
        <w:t>mõju hindamise otsus</w:t>
      </w:r>
      <w:commentRangeEnd w:id="5"/>
      <w:r>
        <w:commentReference w:id="5"/>
      </w:r>
      <w:r w:rsidRPr="6FB6F7B7">
        <w:rPr>
          <w:rFonts w:ascii="Times New Roman" w:hAnsi="Times New Roman" w:cs="Times New Roman"/>
        </w:rPr>
        <w:t xml:space="preserve"> on täitedokument täitemenetluse seadustiku § 2 lõike</w:t>
      </w:r>
      <w:r w:rsidR="00ED7B80" w:rsidRPr="6FB6F7B7">
        <w:rPr>
          <w:rFonts w:ascii="Times New Roman" w:hAnsi="Times New Roman" w:cs="Times New Roman"/>
        </w:rPr>
        <w:t> </w:t>
      </w:r>
      <w:r w:rsidRPr="6FB6F7B7">
        <w:rPr>
          <w:rFonts w:ascii="Times New Roman" w:hAnsi="Times New Roman" w:cs="Times New Roman"/>
        </w:rPr>
        <w:t>1 punkti 21 tähenduses. Kui uue meediateenuse mõju hindamise otsuse alusel maksmisele kuuluvat summat tähtaja jooksul ei maksta, annab otsuse teinud asutus otsuse sundtäitmisele täitemenetluse seadustikus sätestatud korras.“;</w:t>
      </w:r>
    </w:p>
    <w:p w14:paraId="07B9B837" w14:textId="345104BE"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6)</w:t>
      </w:r>
      <w:r w:rsidRPr="002222D0">
        <w:rPr>
          <w:rFonts w:ascii="Times New Roman" w:hAnsi="Times New Roman" w:cs="Times New Roman"/>
          <w:szCs w:val="24"/>
        </w:rPr>
        <w:t xml:space="preserve"> paragrahvi 9 lõike 2 punkt 3 muudetakse ja sõnastatakse järgmiselt:</w:t>
      </w:r>
    </w:p>
    <w:p w14:paraId="35558A53" w14:textId="53C9F717"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„3) kavandatavad uued meediateenused ning nende arendamise eesmärgid ja põhjendused;“;</w:t>
      </w:r>
    </w:p>
    <w:p w14:paraId="04B04D97" w14:textId="785D7B71"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7)</w:t>
      </w:r>
      <w:r w:rsidRPr="002222D0">
        <w:rPr>
          <w:rFonts w:ascii="Times New Roman" w:hAnsi="Times New Roman" w:cs="Times New Roman"/>
          <w:szCs w:val="24"/>
        </w:rPr>
        <w:t xml:space="preserve"> paragrahvi 9 täiendatakse lõikega 6 järgmises sõnastuses:</w:t>
      </w:r>
    </w:p>
    <w:p w14:paraId="2E3BA3DD" w14:textId="029B8A7F"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„(6) Kui arengukava ei sisalda käesoleva paragrahvi lõike 2 punktis 3 sätestatud informatsiooni, avalikustab Rahvusringhääling uue meediateenuse eesmärgi ja põhjenduse oma veebilehel vähemalt kolm kuud enne selle pakkumise alustamist.“;</w:t>
      </w:r>
    </w:p>
    <w:p w14:paraId="09063E73" w14:textId="39240B37" w:rsidR="001A779D" w:rsidRPr="002222D0" w:rsidRDefault="00262272" w:rsidP="002222D0">
      <w:pPr>
        <w:jc w:val="both"/>
        <w:rPr>
          <w:rFonts w:ascii="Times New Roman" w:hAnsi="Times New Roman" w:cs="Times New Roman"/>
          <w:bCs/>
          <w:szCs w:val="24"/>
        </w:rPr>
      </w:pPr>
      <w:r w:rsidRPr="002222D0">
        <w:rPr>
          <w:rFonts w:ascii="Times New Roman" w:hAnsi="Times New Roman" w:cs="Times New Roman"/>
          <w:b/>
          <w:bCs/>
          <w:szCs w:val="24"/>
        </w:rPr>
        <w:t>8)</w:t>
      </w:r>
      <w:r w:rsidRPr="002222D0">
        <w:rPr>
          <w:rFonts w:ascii="Times New Roman" w:hAnsi="Times New Roman" w:cs="Times New Roman"/>
          <w:szCs w:val="24"/>
        </w:rPr>
        <w:t xml:space="preserve"> </w:t>
      </w:r>
      <w:r w:rsidR="00E818B6" w:rsidRPr="002222D0">
        <w:rPr>
          <w:rFonts w:ascii="Times New Roman" w:hAnsi="Times New Roman" w:cs="Times New Roman"/>
          <w:bCs/>
          <w:szCs w:val="24"/>
        </w:rPr>
        <w:t>paragrahvi 10 muudetakse ja sõnastatakse järgmiselt:</w:t>
      </w:r>
    </w:p>
    <w:p w14:paraId="5D479E0E" w14:textId="77777777" w:rsidR="00E818B6" w:rsidRPr="002222D0" w:rsidRDefault="00E818B6" w:rsidP="002222D0">
      <w:pPr>
        <w:jc w:val="both"/>
        <w:rPr>
          <w:rFonts w:ascii="Times New Roman" w:hAnsi="Times New Roman" w:cs="Times New Roman"/>
          <w:b/>
          <w:bCs/>
          <w:szCs w:val="24"/>
        </w:rPr>
      </w:pPr>
      <w:r w:rsidRPr="002222D0">
        <w:rPr>
          <w:rFonts w:ascii="Times New Roman" w:hAnsi="Times New Roman" w:cs="Times New Roman"/>
          <w:szCs w:val="24"/>
        </w:rPr>
        <w:t>„</w:t>
      </w:r>
      <w:r w:rsidRPr="002222D0">
        <w:rPr>
          <w:rFonts w:ascii="Times New Roman" w:hAnsi="Times New Roman" w:cs="Times New Roman"/>
          <w:b/>
          <w:bCs/>
          <w:szCs w:val="24"/>
        </w:rPr>
        <w:t>§ 10. Riigieelarvest eraldatav toetus</w:t>
      </w:r>
    </w:p>
    <w:p w14:paraId="1F876823" w14:textId="02C55DD9"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(1) Käesolevast seadusest tulenevate ülesannete täitmise toetamiseks eraldatakse Rahvusringhäälingule toetus riigieelarvest.</w:t>
      </w:r>
    </w:p>
    <w:p w14:paraId="28B2D385" w14:textId="3EDB5B9B"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 xml:space="preserve">(2) </w:t>
      </w:r>
      <w:r w:rsidR="004C52E7" w:rsidRPr="002222D0">
        <w:rPr>
          <w:rFonts w:ascii="Times New Roman" w:hAnsi="Times New Roman" w:cs="Times New Roman"/>
          <w:szCs w:val="24"/>
        </w:rPr>
        <w:t>Valdkonna eest vastutav minister</w:t>
      </w:r>
      <w:r w:rsidRPr="002222D0">
        <w:rPr>
          <w:rFonts w:ascii="Times New Roman" w:hAnsi="Times New Roman" w:cs="Times New Roman"/>
          <w:szCs w:val="24"/>
        </w:rPr>
        <w:t xml:space="preserve"> esitab riigieelarvestrateegia koostamisel iga nelja aasta järel Rahvusringhäälingule kavandatava toetuse summa suuruse nelja-aastaseks perioodiks, eraldi iga aasta kohta, arvestades makromajandusprognoosi ja rahandusprognoosi.</w:t>
      </w:r>
    </w:p>
    <w:p w14:paraId="6F694FC2" w14:textId="2D3F6070"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(3) Rahvusringhäälingule riigieelarvest eraldatav toetus sisaldab avalike ülesannete täitmiseks vajalikke majandamiskulusid, tööjõukulu, investeeringuid</w:t>
      </w:r>
      <w:r w:rsidR="00494649" w:rsidRPr="002222D0">
        <w:rPr>
          <w:rFonts w:ascii="Times New Roman" w:hAnsi="Times New Roman" w:cs="Times New Roman"/>
          <w:szCs w:val="24"/>
        </w:rPr>
        <w:t xml:space="preserve"> ja</w:t>
      </w:r>
      <w:r w:rsidRPr="002222D0">
        <w:rPr>
          <w:rFonts w:ascii="Times New Roman" w:hAnsi="Times New Roman" w:cs="Times New Roman"/>
          <w:szCs w:val="24"/>
        </w:rPr>
        <w:t xml:space="preserve"> finantseerimistehinguid.</w:t>
      </w:r>
    </w:p>
    <w:p w14:paraId="3625B964" w14:textId="305DAA1B"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 xml:space="preserve">(4) </w:t>
      </w:r>
      <w:r w:rsidR="004C52E7" w:rsidRPr="002222D0">
        <w:rPr>
          <w:rFonts w:ascii="Times New Roman" w:hAnsi="Times New Roman" w:cs="Times New Roman"/>
          <w:szCs w:val="24"/>
        </w:rPr>
        <w:t>Valdkonna eest vastutav minister</w:t>
      </w:r>
      <w:r w:rsidRPr="002222D0">
        <w:rPr>
          <w:rFonts w:ascii="Times New Roman" w:hAnsi="Times New Roman" w:cs="Times New Roman"/>
          <w:szCs w:val="24"/>
        </w:rPr>
        <w:t xml:space="preserve"> sõlmib Rahvusringhäälinguga nelja-aastase raamlepingu, lähtudes riigieelarvestrateegias Rahvusringhäälingu toetuseks planeeritud summadest.</w:t>
      </w:r>
    </w:p>
    <w:p w14:paraId="60460B2A" w14:textId="10AEBC8F"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 xml:space="preserve">(5) Lisaks käesoleva paragrahvi lõikes 3 nimetatud toetusele võib riigieelarvest eraldada Rahvusringhäälingule sihtotstarbelisi eraldisi riigikaitseülesannete täitmiseks, elutähtsate teenuste osutamiseks </w:t>
      </w:r>
      <w:r w:rsidR="00525DBC">
        <w:rPr>
          <w:rFonts w:ascii="Times New Roman" w:hAnsi="Times New Roman" w:cs="Times New Roman"/>
          <w:szCs w:val="24"/>
        </w:rPr>
        <w:t>ja</w:t>
      </w:r>
      <w:r w:rsidR="00525DBC" w:rsidRPr="002222D0">
        <w:rPr>
          <w:rFonts w:ascii="Times New Roman" w:hAnsi="Times New Roman" w:cs="Times New Roman"/>
          <w:szCs w:val="24"/>
        </w:rPr>
        <w:t xml:space="preserve"> </w:t>
      </w:r>
      <w:r w:rsidRPr="002222D0">
        <w:rPr>
          <w:rFonts w:ascii="Times New Roman" w:hAnsi="Times New Roman" w:cs="Times New Roman"/>
          <w:szCs w:val="24"/>
        </w:rPr>
        <w:t>muudel juhtudel, kui see on vajalik Rahvusringhäälingule käesoleva seadusega pandud ülesannete jätkusuutlikuks täitmiseks.</w:t>
      </w:r>
    </w:p>
    <w:p w14:paraId="7A27424A" w14:textId="121DB4E0" w:rsidR="00E818B6" w:rsidRPr="002222D0" w:rsidRDefault="00E818B6" w:rsidP="002222D0">
      <w:pPr>
        <w:jc w:val="both"/>
        <w:rPr>
          <w:rFonts w:ascii="Times New Roman" w:hAnsi="Times New Roman" w:cs="Times New Roman"/>
          <w:i/>
          <w:iCs/>
          <w:color w:val="A6A6A6" w:themeColor="background1" w:themeShade="A6"/>
          <w:szCs w:val="24"/>
        </w:rPr>
      </w:pPr>
      <w:r w:rsidRPr="002222D0">
        <w:rPr>
          <w:rFonts w:ascii="Times New Roman" w:hAnsi="Times New Roman" w:cs="Times New Roman"/>
          <w:szCs w:val="24"/>
        </w:rPr>
        <w:t xml:space="preserve">(6) Raamlepingus sätestatud toetuse summad kajastatakse vastava perioodi riigieelarvestrateegias </w:t>
      </w:r>
      <w:r w:rsidR="00525DBC">
        <w:rPr>
          <w:rFonts w:ascii="Times New Roman" w:hAnsi="Times New Roman" w:cs="Times New Roman"/>
          <w:szCs w:val="24"/>
        </w:rPr>
        <w:t>ja</w:t>
      </w:r>
      <w:r w:rsidR="00525DBC" w:rsidRPr="002222D0">
        <w:rPr>
          <w:rFonts w:ascii="Times New Roman" w:hAnsi="Times New Roman" w:cs="Times New Roman"/>
          <w:szCs w:val="24"/>
        </w:rPr>
        <w:t xml:space="preserve"> </w:t>
      </w:r>
      <w:r w:rsidRPr="002222D0">
        <w:rPr>
          <w:rFonts w:ascii="Times New Roman" w:hAnsi="Times New Roman" w:cs="Times New Roman"/>
          <w:szCs w:val="24"/>
        </w:rPr>
        <w:t>neid raamlepingu kehtivusaja jooksul</w:t>
      </w:r>
      <w:r w:rsidR="00525DBC">
        <w:rPr>
          <w:rFonts w:ascii="Times New Roman" w:hAnsi="Times New Roman" w:cs="Times New Roman"/>
          <w:szCs w:val="24"/>
        </w:rPr>
        <w:t xml:space="preserve"> </w:t>
      </w:r>
      <w:r w:rsidR="00525DBC" w:rsidRPr="002222D0">
        <w:rPr>
          <w:rFonts w:ascii="Times New Roman" w:hAnsi="Times New Roman" w:cs="Times New Roman"/>
          <w:szCs w:val="24"/>
        </w:rPr>
        <w:t xml:space="preserve">ei </w:t>
      </w:r>
      <w:r w:rsidR="003B5956">
        <w:rPr>
          <w:rFonts w:ascii="Times New Roman" w:hAnsi="Times New Roman" w:cs="Times New Roman"/>
          <w:szCs w:val="24"/>
        </w:rPr>
        <w:t>vähendata</w:t>
      </w:r>
      <w:r w:rsidRPr="002222D0">
        <w:rPr>
          <w:rFonts w:ascii="Times New Roman" w:hAnsi="Times New Roman" w:cs="Times New Roman"/>
          <w:szCs w:val="24"/>
        </w:rPr>
        <w:t xml:space="preserve">. Uue nelja-aastase perioodi toetust ei vähendata võrreldes eelneva raamlepingu perioodiga, välja arvatud juhul, kui vähendamine on tingitud märkimisväärsest majanduslangusest, </w:t>
      </w:r>
      <w:proofErr w:type="spellStart"/>
      <w:r w:rsidRPr="002222D0">
        <w:rPr>
          <w:rFonts w:ascii="Times New Roman" w:hAnsi="Times New Roman" w:cs="Times New Roman"/>
          <w:szCs w:val="24"/>
        </w:rPr>
        <w:t>riigikaitselistest</w:t>
      </w:r>
      <w:proofErr w:type="spellEnd"/>
      <w:r w:rsidRPr="002222D0">
        <w:rPr>
          <w:rFonts w:ascii="Times New Roman" w:hAnsi="Times New Roman" w:cs="Times New Roman"/>
          <w:szCs w:val="24"/>
        </w:rPr>
        <w:t xml:space="preserve"> vajadustest või muudest erakorralistest asjaoludest.</w:t>
      </w:r>
    </w:p>
    <w:p w14:paraId="4F2710A3" w14:textId="77777777"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lastRenderedPageBreak/>
        <w:t>(7) Raamleping sõlmitakse hiljemalt eelneva raamlepingu kehtivuse viimase aasta 30. septembriks.</w:t>
      </w:r>
    </w:p>
    <w:p w14:paraId="28B60B84" w14:textId="0EE8D2A5"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 xml:space="preserve">(8) Raamlepingus sätestatakse toetuse summad iga eelarveaasta kohta </w:t>
      </w:r>
      <w:r w:rsidR="0039092D">
        <w:rPr>
          <w:rFonts w:ascii="Times New Roman" w:hAnsi="Times New Roman" w:cs="Times New Roman"/>
          <w:szCs w:val="24"/>
        </w:rPr>
        <w:t>ja</w:t>
      </w:r>
      <w:r w:rsidR="0039092D" w:rsidRPr="002222D0">
        <w:rPr>
          <w:rFonts w:ascii="Times New Roman" w:hAnsi="Times New Roman" w:cs="Times New Roman"/>
          <w:szCs w:val="24"/>
        </w:rPr>
        <w:t xml:space="preserve"> </w:t>
      </w:r>
      <w:r w:rsidRPr="002222D0">
        <w:rPr>
          <w:rFonts w:ascii="Times New Roman" w:hAnsi="Times New Roman" w:cs="Times New Roman"/>
          <w:szCs w:val="24"/>
        </w:rPr>
        <w:t>toetuse kasutamise aruandluse kord.</w:t>
      </w:r>
    </w:p>
    <w:p w14:paraId="6AE499AC" w14:textId="77777777"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(9) Pärast iga-aastase riigieelarve vastuvõtmist sõlmitakse raamlepingu lisa, milles määratakse toetuse jaotus kululiikide kaupa. Lisa sõlmitakse ka käesoleva paragrahvi lõikes 5 nimetatud sihtotstarbeliste eraldiste puhul.</w:t>
      </w:r>
    </w:p>
    <w:p w14:paraId="486663C1" w14:textId="77756725" w:rsidR="00BB45BA" w:rsidRPr="002222D0" w:rsidRDefault="00E818B6" w:rsidP="1CDA29AD">
      <w:pPr>
        <w:jc w:val="both"/>
        <w:rPr>
          <w:rFonts w:ascii="Times New Roman" w:hAnsi="Times New Roman" w:cs="Times New Roman"/>
        </w:rPr>
      </w:pPr>
      <w:r w:rsidRPr="1CDA29AD">
        <w:rPr>
          <w:rFonts w:ascii="Times New Roman" w:hAnsi="Times New Roman" w:cs="Times New Roman"/>
        </w:rPr>
        <w:t>(10) Raamleping ja selle lisad avalikustatakse Kultuuriministeeriumi ja Rahvusringhäälingu veebilehel ühe nädala jooksul pärast allkirjastamist.</w:t>
      </w:r>
      <w:ins w:id="6" w:author="Maarja-Liis Lall - JUSTDIGI" w:date="2025-09-02T10:14:00Z">
        <w:r w:rsidR="33ADFD5A" w:rsidRPr="1CDA29AD">
          <w:rPr>
            <w:rFonts w:ascii="Times New Roman" w:hAnsi="Times New Roman" w:cs="Times New Roman"/>
          </w:rPr>
          <w:t>“</w:t>
        </w:r>
      </w:ins>
      <w:commentRangeStart w:id="7"/>
      <w:ins w:id="8" w:author="Maarja-Liis Lall - JUSTDIGI" w:date="2025-09-02T10:13:00Z">
        <w:r w:rsidR="33ADFD5A" w:rsidRPr="1CDA29AD">
          <w:rPr>
            <w:rFonts w:ascii="Times New Roman" w:hAnsi="Times New Roman" w:cs="Times New Roman"/>
          </w:rPr>
          <w:t>;</w:t>
        </w:r>
      </w:ins>
      <w:commentRangeEnd w:id="7"/>
      <w:r>
        <w:commentReference w:id="7"/>
      </w:r>
    </w:p>
    <w:p w14:paraId="47139FBB" w14:textId="02651A46" w:rsidR="001A779D" w:rsidRPr="002222D0" w:rsidRDefault="00E818B6" w:rsidP="002222D0">
      <w:pPr>
        <w:jc w:val="both"/>
        <w:rPr>
          <w:rFonts w:ascii="Times New Roman" w:hAnsi="Times New Roman" w:cs="Times New Roman"/>
          <w:szCs w:val="24"/>
        </w:rPr>
      </w:pPr>
      <w:r w:rsidRPr="002222D0">
        <w:rPr>
          <w:rFonts w:ascii="Times New Roman" w:hAnsi="Times New Roman" w:cs="Times New Roman"/>
          <w:b/>
          <w:bCs/>
          <w:szCs w:val="24"/>
        </w:rPr>
        <w:t>9</w:t>
      </w:r>
      <w:r w:rsidR="00262272" w:rsidRPr="002222D0">
        <w:rPr>
          <w:rFonts w:ascii="Times New Roman" w:hAnsi="Times New Roman" w:cs="Times New Roman"/>
          <w:b/>
          <w:bCs/>
          <w:szCs w:val="24"/>
        </w:rPr>
        <w:t>)</w:t>
      </w:r>
      <w:r w:rsidR="00262272" w:rsidRPr="002222D0">
        <w:rPr>
          <w:rFonts w:ascii="Times New Roman" w:hAnsi="Times New Roman" w:cs="Times New Roman"/>
          <w:szCs w:val="24"/>
        </w:rPr>
        <w:t xml:space="preserve"> paragrahvi 12 lõige 1 muudetakse ja sõnastatakse järgmiselt:</w:t>
      </w:r>
    </w:p>
    <w:p w14:paraId="56E3AE63"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 Koos arengukava projektiga esitatakse Rahvusringhäälingu nõukogule:</w:t>
      </w:r>
    </w:p>
    <w:p w14:paraId="77A5E38E"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 mõjude analüüs, milles antakse põhjendatud hinnang üle-eelmises arengukavas esitatud arengukavatsuste täitmisele ja Rahvusringhäälingu tegutsemise vastavusele käesoleva seadusega;</w:t>
      </w:r>
    </w:p>
    <w:p w14:paraId="6F2BF75A" w14:textId="7150765B"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2) kavandatava uue meediateenuse mõju kirjeldus meediaturule ning selle vastavus käesoleva seaduse §-s 4 sätestatud Rahvusringhäälingu eesmärgile teenida ühiskonna demokraatli</w:t>
      </w:r>
      <w:r w:rsidR="0039092D">
        <w:rPr>
          <w:rFonts w:ascii="Times New Roman" w:hAnsi="Times New Roman" w:cs="Times New Roman"/>
          <w:szCs w:val="24"/>
        </w:rPr>
        <w:t>k</w:t>
      </w:r>
      <w:r w:rsidRPr="002222D0">
        <w:rPr>
          <w:rFonts w:ascii="Times New Roman" w:hAnsi="Times New Roman" w:cs="Times New Roman"/>
          <w:szCs w:val="24"/>
        </w:rPr>
        <w:t>ke, sotsiaalseid ja kultuurilisi vajadusi.“;</w:t>
      </w:r>
    </w:p>
    <w:p w14:paraId="1F4A2688" w14:textId="61EB47F6" w:rsidR="00BB45BA" w:rsidRPr="002222D0" w:rsidRDefault="00262272" w:rsidP="463CD509">
      <w:pPr>
        <w:jc w:val="both"/>
        <w:rPr>
          <w:rFonts w:ascii="Times New Roman" w:hAnsi="Times New Roman" w:cs="Times New Roman"/>
        </w:rPr>
      </w:pPr>
      <w:r w:rsidRPr="463CD509">
        <w:rPr>
          <w:rFonts w:ascii="Times New Roman" w:hAnsi="Times New Roman" w:cs="Times New Roman"/>
          <w:b/>
          <w:bCs/>
        </w:rPr>
        <w:t>1</w:t>
      </w:r>
      <w:r w:rsidR="00E818B6" w:rsidRPr="463CD509">
        <w:rPr>
          <w:rFonts w:ascii="Times New Roman" w:hAnsi="Times New Roman" w:cs="Times New Roman"/>
          <w:b/>
          <w:bCs/>
        </w:rPr>
        <w:t>0</w:t>
      </w:r>
      <w:r w:rsidRPr="463CD509">
        <w:rPr>
          <w:rFonts w:ascii="Times New Roman" w:hAnsi="Times New Roman" w:cs="Times New Roman"/>
          <w:b/>
          <w:bCs/>
        </w:rPr>
        <w:t>)</w:t>
      </w:r>
      <w:r w:rsidRPr="463CD509">
        <w:rPr>
          <w:rFonts w:ascii="Times New Roman" w:hAnsi="Times New Roman" w:cs="Times New Roman"/>
        </w:rPr>
        <w:t xml:space="preserve"> </w:t>
      </w:r>
      <w:commentRangeStart w:id="9"/>
      <w:r w:rsidRPr="463CD509">
        <w:rPr>
          <w:rFonts w:ascii="Times New Roman" w:hAnsi="Times New Roman" w:cs="Times New Roman"/>
        </w:rPr>
        <w:t>paragrahvi 13 tekstist jäetakse välja tekstiosa</w:t>
      </w:r>
      <w:commentRangeEnd w:id="9"/>
      <w:r>
        <w:commentReference w:id="9"/>
      </w:r>
      <w:r w:rsidRPr="463CD509">
        <w:rPr>
          <w:rFonts w:ascii="Times New Roman" w:hAnsi="Times New Roman" w:cs="Times New Roman"/>
        </w:rPr>
        <w:t xml:space="preserve"> „Nõukogu esitab Riigikogu kultuurikomisjonile kirjaliku ja suulise aruande oma tegevusest üks kord aastas.“;</w:t>
      </w:r>
    </w:p>
    <w:p w14:paraId="75CC428A" w14:textId="00A6A933"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1</w:t>
      </w:r>
      <w:r w:rsidR="00E818B6" w:rsidRPr="002222D0">
        <w:rPr>
          <w:rFonts w:ascii="Times New Roman" w:hAnsi="Times New Roman" w:cs="Times New Roman"/>
          <w:b/>
          <w:bCs/>
          <w:szCs w:val="24"/>
        </w:rPr>
        <w:t>1</w:t>
      </w:r>
      <w:r w:rsidRPr="002222D0">
        <w:rPr>
          <w:rFonts w:ascii="Times New Roman" w:hAnsi="Times New Roman" w:cs="Times New Roman"/>
          <w:b/>
          <w:bCs/>
          <w:szCs w:val="24"/>
        </w:rPr>
        <w:t>)</w:t>
      </w:r>
      <w:r w:rsidRPr="002222D0">
        <w:rPr>
          <w:rFonts w:ascii="Times New Roman" w:hAnsi="Times New Roman" w:cs="Times New Roman"/>
          <w:szCs w:val="24"/>
        </w:rPr>
        <w:t xml:space="preserve"> paragrahvi 14 lõike 1 punkt 2 muudetakse ja sõnastatakse järgmiselt:</w:t>
      </w:r>
    </w:p>
    <w:p w14:paraId="09AFDB6C" w14:textId="2A6E034A"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„2) esindajad Rahvusringhäälingu tegevusvaldkonna tunnustatud asjatundjate hulgast, kelle arv peab olema igal ajahetkel vähemalt ühe liikme võrra suurem kui Riigikogus esindatud fraktsioonide arv </w:t>
      </w:r>
      <w:r w:rsidR="008674BE">
        <w:rPr>
          <w:rFonts w:ascii="Times New Roman" w:hAnsi="Times New Roman" w:cs="Times New Roman"/>
          <w:szCs w:val="24"/>
        </w:rPr>
        <w:t>ja</w:t>
      </w:r>
      <w:r w:rsidR="008674BE" w:rsidRPr="002222D0">
        <w:rPr>
          <w:rFonts w:ascii="Times New Roman" w:hAnsi="Times New Roman" w:cs="Times New Roman"/>
          <w:szCs w:val="24"/>
        </w:rPr>
        <w:t xml:space="preserve"> </w:t>
      </w:r>
      <w:r w:rsidRPr="002222D0">
        <w:rPr>
          <w:rFonts w:ascii="Times New Roman" w:hAnsi="Times New Roman" w:cs="Times New Roman"/>
          <w:szCs w:val="24"/>
        </w:rPr>
        <w:t>kelle volitused kestavad viis aastat.“;</w:t>
      </w:r>
    </w:p>
    <w:p w14:paraId="7ABD2598" w14:textId="17D38710"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b/>
          <w:bCs/>
          <w:szCs w:val="24"/>
        </w:rPr>
        <w:t>1</w:t>
      </w:r>
      <w:r w:rsidR="00E818B6" w:rsidRPr="002222D0">
        <w:rPr>
          <w:rFonts w:ascii="Times New Roman" w:hAnsi="Times New Roman" w:cs="Times New Roman"/>
          <w:b/>
          <w:bCs/>
          <w:szCs w:val="24"/>
        </w:rPr>
        <w:t>2</w:t>
      </w:r>
      <w:r w:rsidRPr="002222D0">
        <w:rPr>
          <w:rFonts w:ascii="Times New Roman" w:hAnsi="Times New Roman" w:cs="Times New Roman"/>
          <w:b/>
          <w:bCs/>
          <w:szCs w:val="24"/>
        </w:rPr>
        <w:t>)</w:t>
      </w:r>
      <w:r w:rsidRPr="002222D0">
        <w:rPr>
          <w:rFonts w:ascii="Times New Roman" w:hAnsi="Times New Roman" w:cs="Times New Roman"/>
          <w:szCs w:val="24"/>
        </w:rPr>
        <w:t xml:space="preserve"> paragrahvi 14 täiendatakse lõikega 1</w:t>
      </w:r>
      <w:r w:rsidRPr="002222D0">
        <w:rPr>
          <w:rFonts w:ascii="Times New Roman" w:hAnsi="Times New Roman" w:cs="Times New Roman"/>
          <w:szCs w:val="24"/>
          <w:vertAlign w:val="superscript"/>
        </w:rPr>
        <w:t>1</w:t>
      </w:r>
      <w:r w:rsidRPr="002222D0">
        <w:rPr>
          <w:rFonts w:ascii="Times New Roman" w:hAnsi="Times New Roman" w:cs="Times New Roman"/>
          <w:szCs w:val="24"/>
        </w:rPr>
        <w:t xml:space="preserve"> järgmises sõnastuses:</w:t>
      </w:r>
    </w:p>
    <w:p w14:paraId="4CAF4B0C" w14:textId="3C0A1CED"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w:t>
      </w:r>
      <w:r w:rsidRPr="002222D0">
        <w:rPr>
          <w:rFonts w:ascii="Times New Roman" w:hAnsi="Times New Roman" w:cs="Times New Roman"/>
          <w:szCs w:val="24"/>
          <w:vertAlign w:val="superscript"/>
        </w:rPr>
        <w:t>1</w:t>
      </w:r>
      <w:r w:rsidRPr="002222D0">
        <w:rPr>
          <w:rFonts w:ascii="Times New Roman" w:hAnsi="Times New Roman" w:cs="Times New Roman"/>
          <w:szCs w:val="24"/>
        </w:rPr>
        <w:t>) Käesoleva paragrahvi lõike 1 punktis 2 nimetatud asjatundjad valitakse avaliku konkursi</w:t>
      </w:r>
      <w:r w:rsidR="008674BE">
        <w:rPr>
          <w:rFonts w:ascii="Times New Roman" w:hAnsi="Times New Roman" w:cs="Times New Roman"/>
          <w:szCs w:val="24"/>
        </w:rPr>
        <w:t>ga</w:t>
      </w:r>
      <w:r w:rsidRPr="002222D0">
        <w:rPr>
          <w:rFonts w:ascii="Times New Roman" w:hAnsi="Times New Roman" w:cs="Times New Roman"/>
          <w:szCs w:val="24"/>
        </w:rPr>
        <w:t>, mille kuulutab välja Riigikogu kultuurikomisjon.“;</w:t>
      </w:r>
    </w:p>
    <w:p w14:paraId="63E6BF80" w14:textId="454AD528" w:rsidR="001A779D" w:rsidRPr="002222D0" w:rsidRDefault="00BB45BA" w:rsidP="002222D0">
      <w:pPr>
        <w:jc w:val="both"/>
        <w:rPr>
          <w:rFonts w:ascii="Times New Roman" w:hAnsi="Times New Roman" w:cs="Times New Roman"/>
          <w:szCs w:val="24"/>
        </w:rPr>
      </w:pPr>
      <w:r w:rsidRPr="002222D0">
        <w:rPr>
          <w:rFonts w:ascii="Times New Roman" w:hAnsi="Times New Roman" w:cs="Times New Roman"/>
          <w:b/>
          <w:bCs/>
          <w:szCs w:val="24"/>
        </w:rPr>
        <w:t>1</w:t>
      </w:r>
      <w:r w:rsidR="00E818B6" w:rsidRPr="002222D0">
        <w:rPr>
          <w:rFonts w:ascii="Times New Roman" w:hAnsi="Times New Roman" w:cs="Times New Roman"/>
          <w:b/>
          <w:bCs/>
          <w:szCs w:val="24"/>
        </w:rPr>
        <w:t>3</w:t>
      </w:r>
      <w:r w:rsidR="00262272" w:rsidRPr="002222D0">
        <w:rPr>
          <w:rFonts w:ascii="Times New Roman" w:hAnsi="Times New Roman" w:cs="Times New Roman"/>
          <w:b/>
          <w:bCs/>
          <w:szCs w:val="24"/>
        </w:rPr>
        <w:t>)</w:t>
      </w:r>
      <w:r w:rsidR="00262272" w:rsidRPr="002222D0">
        <w:rPr>
          <w:rFonts w:ascii="Times New Roman" w:hAnsi="Times New Roman" w:cs="Times New Roman"/>
          <w:szCs w:val="24"/>
        </w:rPr>
        <w:t xml:space="preserve"> paragrahvi 15 lõiget 1 täiendatakse punktiga 7 järgmises sõnastuses:</w:t>
      </w:r>
    </w:p>
    <w:p w14:paraId="0F5A29B7" w14:textId="658DA154"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„7) Eestis registreeritud erakonna juhtorgani liige, kui ta on käesoleva seaduse § 14 lõike 1 punktis</w:t>
      </w:r>
      <w:r w:rsidR="008674BE">
        <w:rPr>
          <w:rFonts w:ascii="Times New Roman" w:hAnsi="Times New Roman" w:cs="Times New Roman"/>
          <w:szCs w:val="24"/>
        </w:rPr>
        <w:t> </w:t>
      </w:r>
      <w:r w:rsidRPr="002222D0">
        <w:rPr>
          <w:rFonts w:ascii="Times New Roman" w:hAnsi="Times New Roman" w:cs="Times New Roman"/>
          <w:szCs w:val="24"/>
        </w:rPr>
        <w:t>2 nimetatud asjatundja.“;</w:t>
      </w:r>
    </w:p>
    <w:p w14:paraId="52C2FB4A" w14:textId="3AB0723A" w:rsidR="00257127" w:rsidRPr="002222D0" w:rsidRDefault="00E818B6" w:rsidP="1CDA29AD">
      <w:pPr>
        <w:jc w:val="both"/>
        <w:rPr>
          <w:rFonts w:ascii="Times New Roman" w:hAnsi="Times New Roman" w:cs="Times New Roman"/>
        </w:rPr>
      </w:pPr>
      <w:r w:rsidRPr="1CDA29AD">
        <w:rPr>
          <w:rFonts w:ascii="Times New Roman" w:hAnsi="Times New Roman" w:cs="Times New Roman"/>
          <w:b/>
          <w:bCs/>
        </w:rPr>
        <w:t>14</w:t>
      </w:r>
      <w:r w:rsidR="00262272" w:rsidRPr="1CDA29AD">
        <w:rPr>
          <w:rFonts w:ascii="Times New Roman" w:hAnsi="Times New Roman" w:cs="Times New Roman"/>
          <w:b/>
          <w:bCs/>
        </w:rPr>
        <w:t>)</w:t>
      </w:r>
      <w:r w:rsidR="00262272" w:rsidRPr="1CDA29AD">
        <w:rPr>
          <w:rFonts w:ascii="Times New Roman" w:hAnsi="Times New Roman" w:cs="Times New Roman"/>
        </w:rPr>
        <w:t xml:space="preserve"> paragrahvi 20 lõiget 2 täiendatakse </w:t>
      </w:r>
      <w:del w:id="10" w:author="Maarja-Liis Lall - JUSTDIGI" w:date="2025-09-02T10:10:00Z">
        <w:r w:rsidRPr="1CDA29AD" w:rsidDel="00262272">
          <w:rPr>
            <w:rFonts w:ascii="Times New Roman" w:hAnsi="Times New Roman" w:cs="Times New Roman"/>
          </w:rPr>
          <w:delText>pärast tekstiosa „ulatuses kuus.“ tekstiosaga</w:delText>
        </w:r>
      </w:del>
      <w:ins w:id="11" w:author="Maarja-Liis Lall - JUSTDIGI" w:date="2025-09-02T10:10:00Z">
        <w:r w:rsidR="66721E81" w:rsidRPr="1CDA29AD">
          <w:rPr>
            <w:rFonts w:ascii="Times New Roman" w:hAnsi="Times New Roman" w:cs="Times New Roman"/>
          </w:rPr>
          <w:t>teise lausega järgmises sõnastuses:</w:t>
        </w:r>
      </w:ins>
      <w:r w:rsidR="00262272" w:rsidRPr="1CDA29AD">
        <w:rPr>
          <w:rFonts w:ascii="Times New Roman" w:hAnsi="Times New Roman" w:cs="Times New Roman"/>
        </w:rPr>
        <w:t xml:space="preserve"> „Tasu maksmine toimub vastavalt nõukogu koosolekutest osavõtule.“;</w:t>
      </w:r>
    </w:p>
    <w:p w14:paraId="340ECBD0" w14:textId="16104E81" w:rsidR="00257127" w:rsidRPr="002222D0" w:rsidRDefault="00257127" w:rsidP="1CDA29AD">
      <w:pPr>
        <w:jc w:val="both"/>
        <w:rPr>
          <w:rFonts w:ascii="Times New Roman" w:hAnsi="Times New Roman" w:cs="Times New Roman"/>
        </w:rPr>
      </w:pPr>
      <w:r w:rsidRPr="1CDA29AD">
        <w:rPr>
          <w:rFonts w:ascii="Times New Roman" w:hAnsi="Times New Roman" w:cs="Times New Roman"/>
          <w:b/>
          <w:bCs/>
        </w:rPr>
        <w:t>15)</w:t>
      </w:r>
      <w:r w:rsidRPr="1CDA29AD">
        <w:rPr>
          <w:rFonts w:ascii="Times New Roman" w:hAnsi="Times New Roman" w:cs="Times New Roman"/>
        </w:rPr>
        <w:t xml:space="preserve"> paragrahvi 21 lõiget 1 täiendatakse punktiga </w:t>
      </w:r>
      <w:commentRangeStart w:id="12"/>
      <w:del w:id="13" w:author="Maarja-Liis Lall - JUSTDIGI" w:date="2025-09-02T10:09:00Z">
        <w:r w:rsidRPr="1CDA29AD" w:rsidDel="00257127">
          <w:rPr>
            <w:rFonts w:ascii="Times New Roman" w:hAnsi="Times New Roman" w:cs="Times New Roman"/>
          </w:rPr>
          <w:delText>7</w:delText>
        </w:r>
      </w:del>
      <w:ins w:id="14" w:author="Maarja-Liis Lall - JUSTDIGI" w:date="2025-09-02T10:09:00Z">
        <w:r w:rsidR="2C9999CC" w:rsidRPr="1CDA29AD">
          <w:rPr>
            <w:rFonts w:ascii="Times New Roman" w:hAnsi="Times New Roman" w:cs="Times New Roman"/>
          </w:rPr>
          <w:t>8</w:t>
        </w:r>
      </w:ins>
      <w:commentRangeEnd w:id="12"/>
      <w:r>
        <w:commentReference w:id="12"/>
      </w:r>
      <w:r w:rsidRPr="1CDA29AD">
        <w:rPr>
          <w:rFonts w:ascii="Times New Roman" w:hAnsi="Times New Roman" w:cs="Times New Roman"/>
        </w:rPr>
        <w:t xml:space="preserve"> järgmises sõnastuses:</w:t>
      </w:r>
    </w:p>
    <w:p w14:paraId="577CB543" w14:textId="52D7C49B" w:rsidR="00BB45BA" w:rsidRPr="002222D0" w:rsidRDefault="00257127" w:rsidP="1CDA29AD">
      <w:pPr>
        <w:jc w:val="both"/>
        <w:rPr>
          <w:rFonts w:ascii="Times New Roman" w:hAnsi="Times New Roman" w:cs="Times New Roman"/>
        </w:rPr>
      </w:pPr>
      <w:r w:rsidRPr="1CDA29AD">
        <w:rPr>
          <w:rFonts w:ascii="Times New Roman" w:hAnsi="Times New Roman" w:cs="Times New Roman"/>
        </w:rPr>
        <w:t>„</w:t>
      </w:r>
      <w:del w:id="15" w:author="Maarja-Liis Lall - JUSTDIGI" w:date="2025-09-02T10:09:00Z">
        <w:r w:rsidRPr="1CDA29AD" w:rsidDel="00257127">
          <w:rPr>
            <w:rFonts w:ascii="Times New Roman" w:hAnsi="Times New Roman" w:cs="Times New Roman"/>
          </w:rPr>
          <w:delText>7</w:delText>
        </w:r>
      </w:del>
      <w:ins w:id="16" w:author="Maarja-Liis Lall - JUSTDIGI" w:date="2025-09-02T10:09:00Z">
        <w:r w:rsidR="63731669" w:rsidRPr="1CDA29AD">
          <w:rPr>
            <w:rFonts w:ascii="Times New Roman" w:hAnsi="Times New Roman" w:cs="Times New Roman"/>
          </w:rPr>
          <w:t>8</w:t>
        </w:r>
      </w:ins>
      <w:r w:rsidRPr="1CDA29AD">
        <w:rPr>
          <w:rFonts w:ascii="Times New Roman" w:hAnsi="Times New Roman" w:cs="Times New Roman"/>
        </w:rPr>
        <w:t>) käesoleva seaduse § 10 lõikes 4 nimetatud nelja-aastase raamlepingu kinnitamine.“</w:t>
      </w:r>
      <w:commentRangeStart w:id="17"/>
      <w:ins w:id="18" w:author="Maarja-Liis Lall - JUSTDIGI" w:date="2025-09-02T10:12:00Z">
        <w:r w:rsidR="35DDCC19" w:rsidRPr="1CDA29AD">
          <w:rPr>
            <w:rFonts w:ascii="Times New Roman" w:hAnsi="Times New Roman" w:cs="Times New Roman"/>
          </w:rPr>
          <w:t>;</w:t>
        </w:r>
      </w:ins>
      <w:commentRangeEnd w:id="17"/>
      <w:r>
        <w:commentReference w:id="17"/>
      </w:r>
    </w:p>
    <w:p w14:paraId="29BE59BC" w14:textId="7AA78DC1" w:rsidR="00BB45BA" w:rsidRPr="002222D0" w:rsidRDefault="00E818B6" w:rsidP="6FB6F7B7">
      <w:pPr>
        <w:jc w:val="both"/>
        <w:rPr>
          <w:rFonts w:ascii="Times New Roman" w:hAnsi="Times New Roman" w:cs="Times New Roman"/>
        </w:rPr>
      </w:pPr>
      <w:commentRangeStart w:id="19"/>
      <w:r w:rsidRPr="6FB6F7B7">
        <w:rPr>
          <w:rFonts w:ascii="Times New Roman" w:hAnsi="Times New Roman" w:cs="Times New Roman"/>
          <w:b/>
          <w:bCs/>
        </w:rPr>
        <w:t>1</w:t>
      </w:r>
      <w:r w:rsidR="00257127" w:rsidRPr="6FB6F7B7">
        <w:rPr>
          <w:rFonts w:ascii="Times New Roman" w:hAnsi="Times New Roman" w:cs="Times New Roman"/>
          <w:b/>
          <w:bCs/>
        </w:rPr>
        <w:t>6</w:t>
      </w:r>
      <w:r w:rsidR="00262272" w:rsidRPr="6FB6F7B7">
        <w:rPr>
          <w:rFonts w:ascii="Times New Roman" w:hAnsi="Times New Roman" w:cs="Times New Roman"/>
          <w:b/>
          <w:bCs/>
        </w:rPr>
        <w:t>)</w:t>
      </w:r>
      <w:commentRangeEnd w:id="19"/>
      <w:r>
        <w:commentReference w:id="19"/>
      </w:r>
      <w:r w:rsidR="00262272" w:rsidRPr="6FB6F7B7">
        <w:rPr>
          <w:rFonts w:ascii="Times New Roman" w:hAnsi="Times New Roman" w:cs="Times New Roman"/>
        </w:rPr>
        <w:t xml:space="preserve"> paragrahvi 21 lõiget 2 täiendatakse pärast tekstiosa „on vajalik“ tekstiosaga „uue meediateenuse mõju hindamiseks ning“;</w:t>
      </w:r>
    </w:p>
    <w:p w14:paraId="43FE5E09" w14:textId="539F73F1" w:rsidR="00BB45BA" w:rsidRPr="002222D0" w:rsidRDefault="00E818B6" w:rsidP="1CDA29AD">
      <w:pPr>
        <w:jc w:val="both"/>
        <w:rPr>
          <w:rFonts w:ascii="Times New Roman" w:hAnsi="Times New Roman" w:cs="Times New Roman"/>
        </w:rPr>
      </w:pPr>
      <w:r w:rsidRPr="1CDA29AD">
        <w:rPr>
          <w:rFonts w:ascii="Times New Roman" w:hAnsi="Times New Roman" w:cs="Times New Roman"/>
          <w:b/>
          <w:bCs/>
        </w:rPr>
        <w:lastRenderedPageBreak/>
        <w:t>1</w:t>
      </w:r>
      <w:r w:rsidR="00257127" w:rsidRPr="1CDA29AD">
        <w:rPr>
          <w:rFonts w:ascii="Times New Roman" w:hAnsi="Times New Roman" w:cs="Times New Roman"/>
          <w:b/>
          <w:bCs/>
        </w:rPr>
        <w:t>7</w:t>
      </w:r>
      <w:r w:rsidR="00262272" w:rsidRPr="1CDA29AD">
        <w:rPr>
          <w:rFonts w:ascii="Times New Roman" w:hAnsi="Times New Roman" w:cs="Times New Roman"/>
          <w:b/>
          <w:bCs/>
        </w:rPr>
        <w:t>)</w:t>
      </w:r>
      <w:r w:rsidR="00262272" w:rsidRPr="1CDA29AD">
        <w:rPr>
          <w:rFonts w:ascii="Times New Roman" w:hAnsi="Times New Roman" w:cs="Times New Roman"/>
        </w:rPr>
        <w:t xml:space="preserve"> paragrahvi 24 lõiget 1 täiendatakse pärast tekstiosa „esimees ja“ tekstiosaga „kaks kuni</w:t>
      </w:r>
      <w:commentRangeStart w:id="20"/>
      <w:del w:id="21" w:author="Maarja-Liis Lall - JUSTDIGI" w:date="2025-09-02T10:07:00Z">
        <w:r w:rsidRPr="1CDA29AD" w:rsidDel="00262272">
          <w:rPr>
            <w:rFonts w:ascii="Times New Roman" w:hAnsi="Times New Roman" w:cs="Times New Roman"/>
          </w:rPr>
          <w:delText xml:space="preserve"> </w:delText>
        </w:r>
      </w:del>
      <w:commentRangeEnd w:id="20"/>
      <w:r>
        <w:commentReference w:id="20"/>
      </w:r>
      <w:r w:rsidR="00262272" w:rsidRPr="1CDA29AD">
        <w:rPr>
          <w:rFonts w:ascii="Times New Roman" w:hAnsi="Times New Roman" w:cs="Times New Roman"/>
        </w:rPr>
        <w:t>“;</w:t>
      </w:r>
    </w:p>
    <w:p w14:paraId="7A4202E9" w14:textId="0773F5B9" w:rsidR="001A779D" w:rsidRPr="002222D0" w:rsidRDefault="00E818B6" w:rsidP="002222D0">
      <w:pPr>
        <w:jc w:val="both"/>
        <w:rPr>
          <w:rFonts w:ascii="Times New Roman" w:hAnsi="Times New Roman" w:cs="Times New Roman"/>
          <w:szCs w:val="24"/>
        </w:rPr>
      </w:pPr>
      <w:r w:rsidRPr="002222D0">
        <w:rPr>
          <w:rFonts w:ascii="Times New Roman" w:hAnsi="Times New Roman" w:cs="Times New Roman"/>
          <w:b/>
          <w:bCs/>
          <w:szCs w:val="24"/>
        </w:rPr>
        <w:t>1</w:t>
      </w:r>
      <w:r w:rsidR="00257127" w:rsidRPr="002222D0">
        <w:rPr>
          <w:rFonts w:ascii="Times New Roman" w:hAnsi="Times New Roman" w:cs="Times New Roman"/>
          <w:b/>
          <w:bCs/>
          <w:szCs w:val="24"/>
        </w:rPr>
        <w:t>8</w:t>
      </w:r>
      <w:r w:rsidR="00262272" w:rsidRPr="002222D0">
        <w:rPr>
          <w:rFonts w:ascii="Times New Roman" w:hAnsi="Times New Roman" w:cs="Times New Roman"/>
          <w:b/>
          <w:bCs/>
          <w:szCs w:val="24"/>
        </w:rPr>
        <w:t>)</w:t>
      </w:r>
      <w:r w:rsidR="00262272" w:rsidRPr="002222D0">
        <w:rPr>
          <w:rFonts w:ascii="Times New Roman" w:hAnsi="Times New Roman" w:cs="Times New Roman"/>
          <w:szCs w:val="24"/>
        </w:rPr>
        <w:t xml:space="preserve"> </w:t>
      </w:r>
      <w:commentRangeStart w:id="22"/>
      <w:del w:id="23" w:author="Maarja-Liis Lall - JUSTDIGI" w:date="2025-09-24T15:32:00Z" w16du:dateUtc="2025-09-24T12:32:00Z">
        <w:r w:rsidR="00262272" w:rsidRPr="002222D0" w:rsidDel="0092055A">
          <w:rPr>
            <w:rFonts w:ascii="Times New Roman" w:hAnsi="Times New Roman" w:cs="Times New Roman"/>
            <w:szCs w:val="24"/>
          </w:rPr>
          <w:delText xml:space="preserve">seadust </w:delText>
        </w:r>
      </w:del>
      <w:ins w:id="24" w:author="Maarja-Liis Lall - JUSTDIGI" w:date="2025-09-24T15:32:00Z" w16du:dateUtc="2025-09-24T12:32:00Z">
        <w:r w:rsidR="0092055A" w:rsidRPr="002222D0">
          <w:rPr>
            <w:rFonts w:ascii="Times New Roman" w:hAnsi="Times New Roman" w:cs="Times New Roman"/>
            <w:szCs w:val="24"/>
          </w:rPr>
          <w:t>seadus</w:t>
        </w:r>
        <w:r w:rsidR="0092055A">
          <w:rPr>
            <w:rFonts w:ascii="Times New Roman" w:hAnsi="Times New Roman" w:cs="Times New Roman"/>
            <w:szCs w:val="24"/>
          </w:rPr>
          <w:t xml:space="preserve">e </w:t>
        </w:r>
        <w:r w:rsidR="003E5E13">
          <w:rPr>
            <w:rFonts w:ascii="Times New Roman" w:hAnsi="Times New Roman" w:cs="Times New Roman"/>
            <w:szCs w:val="24"/>
          </w:rPr>
          <w:t>2. peatü</w:t>
        </w:r>
      </w:ins>
      <w:ins w:id="25" w:author="Maarja-Liis Lall - JUSTDIGI" w:date="2025-09-24T15:33:00Z" w16du:dateUtc="2025-09-24T12:33:00Z">
        <w:r w:rsidR="003E5E13">
          <w:rPr>
            <w:rFonts w:ascii="Times New Roman" w:hAnsi="Times New Roman" w:cs="Times New Roman"/>
            <w:szCs w:val="24"/>
          </w:rPr>
          <w:t>kki</w:t>
        </w:r>
      </w:ins>
      <w:ins w:id="26" w:author="Maarja-Liis Lall - JUSTDIGI" w:date="2025-09-24T15:32:00Z" w16du:dateUtc="2025-09-24T12:32:00Z">
        <w:r w:rsidR="0092055A" w:rsidRPr="002222D0">
          <w:rPr>
            <w:rFonts w:ascii="Times New Roman" w:hAnsi="Times New Roman" w:cs="Times New Roman"/>
            <w:szCs w:val="24"/>
          </w:rPr>
          <w:t xml:space="preserve"> </w:t>
        </w:r>
      </w:ins>
      <w:commentRangeEnd w:id="22"/>
      <w:ins w:id="27" w:author="Maarja-Liis Lall - JUSTDIGI" w:date="2025-09-24T15:33:00Z" w16du:dateUtc="2025-09-24T12:33:00Z">
        <w:r w:rsidR="00E330CB">
          <w:rPr>
            <w:rStyle w:val="Kommentaariviide"/>
          </w:rPr>
          <w:commentReference w:id="22"/>
        </w:r>
      </w:ins>
      <w:r w:rsidR="00262272" w:rsidRPr="002222D0">
        <w:rPr>
          <w:rFonts w:ascii="Times New Roman" w:hAnsi="Times New Roman" w:cs="Times New Roman"/>
          <w:szCs w:val="24"/>
        </w:rPr>
        <w:t>täiendatakse §-ga 28</w:t>
      </w:r>
      <w:r w:rsidR="00262272" w:rsidRPr="002222D0">
        <w:rPr>
          <w:rFonts w:ascii="Times New Roman" w:hAnsi="Times New Roman" w:cs="Times New Roman"/>
          <w:szCs w:val="24"/>
          <w:vertAlign w:val="superscript"/>
        </w:rPr>
        <w:t>1</w:t>
      </w:r>
      <w:r w:rsidR="00262272" w:rsidRPr="002222D0">
        <w:rPr>
          <w:rFonts w:ascii="Times New Roman" w:hAnsi="Times New Roman" w:cs="Times New Roman"/>
          <w:szCs w:val="24"/>
        </w:rPr>
        <w:t xml:space="preserve"> järgmises sõnastuses:</w:t>
      </w:r>
    </w:p>
    <w:p w14:paraId="5176AF30" w14:textId="77777777" w:rsidR="001A779D" w:rsidRPr="002222D0" w:rsidRDefault="00262272" w:rsidP="002222D0">
      <w:pPr>
        <w:jc w:val="both"/>
        <w:rPr>
          <w:rFonts w:ascii="Times New Roman" w:hAnsi="Times New Roman" w:cs="Times New Roman"/>
          <w:b/>
          <w:bCs/>
          <w:szCs w:val="24"/>
        </w:rPr>
      </w:pPr>
      <w:r w:rsidRPr="002222D0">
        <w:rPr>
          <w:rFonts w:ascii="Times New Roman" w:hAnsi="Times New Roman" w:cs="Times New Roman"/>
          <w:szCs w:val="24"/>
        </w:rPr>
        <w:t>„</w:t>
      </w:r>
      <w:r w:rsidRPr="002222D0">
        <w:rPr>
          <w:rFonts w:ascii="Times New Roman" w:hAnsi="Times New Roman" w:cs="Times New Roman"/>
          <w:b/>
          <w:bCs/>
          <w:szCs w:val="24"/>
        </w:rPr>
        <w:t>§ 28</w:t>
      </w:r>
      <w:r w:rsidRPr="002222D0">
        <w:rPr>
          <w:rFonts w:ascii="Times New Roman" w:hAnsi="Times New Roman" w:cs="Times New Roman"/>
          <w:b/>
          <w:bCs/>
          <w:szCs w:val="24"/>
          <w:vertAlign w:val="superscript"/>
        </w:rPr>
        <w:t>1</w:t>
      </w:r>
      <w:r w:rsidRPr="002222D0">
        <w:rPr>
          <w:rFonts w:ascii="Times New Roman" w:hAnsi="Times New Roman" w:cs="Times New Roman"/>
          <w:b/>
          <w:bCs/>
          <w:szCs w:val="24"/>
        </w:rPr>
        <w:t>. Peatoimetaja ja toimetuse juht</w:t>
      </w:r>
    </w:p>
    <w:p w14:paraId="512B98BB"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 Peatoimetaja on Rahvusringhäälingu töötaja, kes vastutab toimetuses Rahvusringhäälingu programmi või meediateenuse sisu eest.</w:t>
      </w:r>
    </w:p>
    <w:p w14:paraId="108F250A"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(2) Toimetuse juht on Rahvusringhäälingu töötaja, kes juhib toimetust.</w:t>
      </w:r>
    </w:p>
    <w:p w14:paraId="5E8CA1B6"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(3) Toimetused on Rahvusringhäälingu struktuuri kuuluvad üksused, mis jagunevad teemavaldkondade kaupa ja mille ülesandeks on saadete valik, sisu ja ülesehitus ning nende programmidesse ja meediateenustesse paigutamine.</w:t>
      </w:r>
    </w:p>
    <w:p w14:paraId="54249BFB" w14:textId="3023DC09" w:rsidR="001A779D" w:rsidRPr="002222D0" w:rsidRDefault="00262272" w:rsidP="6FB6F7B7">
      <w:pPr>
        <w:jc w:val="both"/>
        <w:rPr>
          <w:rFonts w:ascii="Times New Roman" w:hAnsi="Times New Roman" w:cs="Times New Roman"/>
        </w:rPr>
      </w:pPr>
      <w:r w:rsidRPr="6FB6F7B7">
        <w:rPr>
          <w:rFonts w:ascii="Times New Roman" w:hAnsi="Times New Roman" w:cs="Times New Roman"/>
        </w:rPr>
        <w:t>(4) Peatoimetaja ja toimetuse juhi vaba ametikoha täitmiseks korraldab juhatus avalik</w:t>
      </w:r>
      <w:r w:rsidR="000F6541" w:rsidRPr="6FB6F7B7">
        <w:rPr>
          <w:rFonts w:ascii="Times New Roman" w:hAnsi="Times New Roman" w:cs="Times New Roman"/>
        </w:rPr>
        <w:t>u</w:t>
      </w:r>
      <w:r w:rsidRPr="6FB6F7B7">
        <w:rPr>
          <w:rFonts w:ascii="Times New Roman" w:hAnsi="Times New Roman" w:cs="Times New Roman"/>
        </w:rPr>
        <w:t xml:space="preserve"> konkursi, mille korraldamise tingimused ja kord kinnitatakse juhatuse otsusega.</w:t>
      </w:r>
    </w:p>
    <w:p w14:paraId="1B80D65C"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(5) Peatoimetajaga ja toimetuse juhiga sõlmib tähtajalise töölepingu kuni viieks aastaks juhatus.</w:t>
      </w:r>
    </w:p>
    <w:p w14:paraId="38AC49A9"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(6) Peatoimetaja või toimetuse juhiga tähtajalise töölepingu järjestikuse sõlmimise või pikendamise korral ei muutu tema töösuhe tähtajatuks.</w:t>
      </w:r>
    </w:p>
    <w:p w14:paraId="5A4E1FD3" w14:textId="272FC895"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(7) Kui peatoimetaja või toimetuse juhi vaba ametikohta ei ole mõjuval põhjusel võimalik avaliku konkursi korras täita, määrab juhatus peatoimetaja või toimetuse juhi kuni üheks aastaks avalikku konkurssi korraldamata.“;</w:t>
      </w:r>
    </w:p>
    <w:p w14:paraId="485415EC" w14:textId="07B3A950" w:rsidR="001A779D" w:rsidRPr="002222D0" w:rsidRDefault="00E818B6" w:rsidP="002222D0">
      <w:pPr>
        <w:jc w:val="both"/>
        <w:rPr>
          <w:rFonts w:ascii="Times New Roman" w:hAnsi="Times New Roman" w:cs="Times New Roman"/>
          <w:szCs w:val="24"/>
        </w:rPr>
      </w:pPr>
      <w:r w:rsidRPr="002222D0">
        <w:rPr>
          <w:rFonts w:ascii="Times New Roman" w:hAnsi="Times New Roman" w:cs="Times New Roman"/>
          <w:b/>
          <w:bCs/>
          <w:szCs w:val="24"/>
        </w:rPr>
        <w:t>1</w:t>
      </w:r>
      <w:r w:rsidR="00257127" w:rsidRPr="002222D0">
        <w:rPr>
          <w:rFonts w:ascii="Times New Roman" w:hAnsi="Times New Roman" w:cs="Times New Roman"/>
          <w:b/>
          <w:bCs/>
          <w:szCs w:val="24"/>
        </w:rPr>
        <w:t>9</w:t>
      </w:r>
      <w:r w:rsidR="00262272" w:rsidRPr="002222D0">
        <w:rPr>
          <w:rFonts w:ascii="Times New Roman" w:hAnsi="Times New Roman" w:cs="Times New Roman"/>
          <w:b/>
          <w:bCs/>
          <w:szCs w:val="24"/>
        </w:rPr>
        <w:t>)</w:t>
      </w:r>
      <w:r w:rsidR="00262272" w:rsidRPr="002222D0">
        <w:rPr>
          <w:rFonts w:ascii="Times New Roman" w:hAnsi="Times New Roman" w:cs="Times New Roman"/>
          <w:szCs w:val="24"/>
        </w:rPr>
        <w:t xml:space="preserve"> paragrahvi 30 lõige 2 muudetakse ja sõnastatakse järgmiselt:</w:t>
      </w:r>
    </w:p>
    <w:p w14:paraId="4DD9EE32" w14:textId="75B6235E"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„(2) Juhatus esitab siseaudiitori kandidaadi nõukogule </w:t>
      </w:r>
      <w:r w:rsidR="007F15EF">
        <w:rPr>
          <w:rFonts w:ascii="Times New Roman" w:hAnsi="Times New Roman" w:cs="Times New Roman"/>
          <w:szCs w:val="24"/>
        </w:rPr>
        <w:t>ja</w:t>
      </w:r>
      <w:r w:rsidR="007F15EF" w:rsidRPr="002222D0">
        <w:rPr>
          <w:rFonts w:ascii="Times New Roman" w:hAnsi="Times New Roman" w:cs="Times New Roman"/>
          <w:szCs w:val="24"/>
        </w:rPr>
        <w:t xml:space="preserve"> </w:t>
      </w:r>
      <w:r w:rsidRPr="002222D0">
        <w:rPr>
          <w:rFonts w:ascii="Times New Roman" w:hAnsi="Times New Roman" w:cs="Times New Roman"/>
          <w:szCs w:val="24"/>
        </w:rPr>
        <w:t>nõukogu sõlmib siseaudiitoriga töölepingu.“;</w:t>
      </w:r>
    </w:p>
    <w:p w14:paraId="2A28AA2A" w14:textId="42407677" w:rsidR="001A779D" w:rsidRPr="002222D0" w:rsidRDefault="00257127" w:rsidP="002222D0">
      <w:pPr>
        <w:jc w:val="both"/>
        <w:rPr>
          <w:rFonts w:ascii="Times New Roman" w:hAnsi="Times New Roman" w:cs="Times New Roman"/>
          <w:szCs w:val="24"/>
        </w:rPr>
      </w:pPr>
      <w:r w:rsidRPr="002222D0">
        <w:rPr>
          <w:rFonts w:ascii="Times New Roman" w:hAnsi="Times New Roman" w:cs="Times New Roman"/>
          <w:b/>
          <w:bCs/>
          <w:szCs w:val="24"/>
        </w:rPr>
        <w:t>20</w:t>
      </w:r>
      <w:r w:rsidR="00262272" w:rsidRPr="002222D0">
        <w:rPr>
          <w:rFonts w:ascii="Times New Roman" w:hAnsi="Times New Roman" w:cs="Times New Roman"/>
          <w:b/>
          <w:bCs/>
          <w:szCs w:val="24"/>
        </w:rPr>
        <w:t>)</w:t>
      </w:r>
      <w:r w:rsidR="00262272" w:rsidRPr="002222D0">
        <w:rPr>
          <w:rFonts w:ascii="Times New Roman" w:hAnsi="Times New Roman" w:cs="Times New Roman"/>
          <w:szCs w:val="24"/>
        </w:rPr>
        <w:t xml:space="preserve"> paragrahvi 31 lõiked 1–3 muudetakse ja sõnastatakse järgmiselt:</w:t>
      </w:r>
    </w:p>
    <w:p w14:paraId="7514E080"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„(1) Eetikanõunik jälgib Rahvusringhäälingu tegevuse vastavust ajakirjanduse kutse-eetikale ja tavadele, vaatab läbi Rahvusringhäälingu saate või programmi või meediateenuse sisu kohta esitatud vastulauseid ja vaidlustusi ning jälgib programmi või meediateenuse tasakaalustatust.</w:t>
      </w:r>
    </w:p>
    <w:p w14:paraId="3CF58723" w14:textId="5C6BDA68"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 xml:space="preserve">(2) Juhatus esitab eetikanõuniku kandidaadi nõukogule </w:t>
      </w:r>
      <w:r w:rsidR="00B84ECE">
        <w:rPr>
          <w:rFonts w:ascii="Times New Roman" w:hAnsi="Times New Roman" w:cs="Times New Roman"/>
          <w:szCs w:val="24"/>
        </w:rPr>
        <w:t>ja</w:t>
      </w:r>
      <w:r w:rsidR="00B84ECE" w:rsidRPr="002222D0">
        <w:rPr>
          <w:rFonts w:ascii="Times New Roman" w:hAnsi="Times New Roman" w:cs="Times New Roman"/>
          <w:szCs w:val="24"/>
        </w:rPr>
        <w:t xml:space="preserve"> </w:t>
      </w:r>
      <w:r w:rsidRPr="002222D0">
        <w:rPr>
          <w:rFonts w:ascii="Times New Roman" w:hAnsi="Times New Roman" w:cs="Times New Roman"/>
          <w:szCs w:val="24"/>
        </w:rPr>
        <w:t>nõukogu sõlmib eetikanõunikuga tähtajalise töölepingu kuni viieks aastaks.</w:t>
      </w:r>
    </w:p>
    <w:p w14:paraId="10B6FDFC" w14:textId="169B21B7" w:rsidR="00BB45BA"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(3) Käesoleva seaduse § 28</w:t>
      </w:r>
      <w:r w:rsidR="001F54DA" w:rsidRPr="002222D0">
        <w:rPr>
          <w:rFonts w:ascii="Times New Roman" w:hAnsi="Times New Roman" w:cs="Times New Roman"/>
          <w:szCs w:val="24"/>
          <w:vertAlign w:val="superscript"/>
        </w:rPr>
        <w:t>1</w:t>
      </w:r>
      <w:r w:rsidRPr="002222D0">
        <w:rPr>
          <w:rFonts w:ascii="Times New Roman" w:hAnsi="Times New Roman" w:cs="Times New Roman"/>
          <w:szCs w:val="24"/>
        </w:rPr>
        <w:t xml:space="preserve"> lõikeid 4, 6 ja 7 kohaldatakse ka eetikanõuniku valimisele ning temaga sõlmitud lepingule.“;</w:t>
      </w:r>
    </w:p>
    <w:p w14:paraId="774BA349" w14:textId="586924E6" w:rsidR="00BB45BA" w:rsidRPr="002222D0" w:rsidRDefault="00262272" w:rsidP="002222D0">
      <w:pPr>
        <w:jc w:val="both"/>
        <w:rPr>
          <w:rFonts w:ascii="Times New Roman" w:hAnsi="Times New Roman" w:cs="Times New Roman"/>
          <w:szCs w:val="24"/>
        </w:rPr>
      </w:pPr>
      <w:r w:rsidRPr="004C136E">
        <w:rPr>
          <w:rFonts w:ascii="Times New Roman" w:hAnsi="Times New Roman" w:cs="Times New Roman"/>
          <w:b/>
          <w:bCs/>
          <w:szCs w:val="24"/>
        </w:rPr>
        <w:t>2</w:t>
      </w:r>
      <w:r w:rsidR="00257127" w:rsidRPr="004C136E">
        <w:rPr>
          <w:rFonts w:ascii="Times New Roman" w:hAnsi="Times New Roman" w:cs="Times New Roman"/>
          <w:b/>
          <w:bCs/>
          <w:szCs w:val="24"/>
        </w:rPr>
        <w:t>1</w:t>
      </w:r>
      <w:r w:rsidRPr="004C136E">
        <w:rPr>
          <w:rFonts w:ascii="Times New Roman" w:hAnsi="Times New Roman" w:cs="Times New Roman"/>
          <w:b/>
          <w:bCs/>
          <w:szCs w:val="24"/>
        </w:rPr>
        <w:t>)</w:t>
      </w:r>
      <w:r w:rsidRPr="002222D0">
        <w:rPr>
          <w:rFonts w:ascii="Times New Roman" w:hAnsi="Times New Roman" w:cs="Times New Roman"/>
          <w:szCs w:val="24"/>
        </w:rPr>
        <w:t xml:space="preserve"> paragrahvi 31 lõige 4 tunnistatakse kehtetuks;</w:t>
      </w:r>
    </w:p>
    <w:p w14:paraId="1EAD9BF6" w14:textId="54B966F7" w:rsidR="00BB45BA" w:rsidRPr="002222D0" w:rsidRDefault="00262272" w:rsidP="002222D0">
      <w:pPr>
        <w:jc w:val="both"/>
        <w:rPr>
          <w:rFonts w:ascii="Times New Roman" w:hAnsi="Times New Roman" w:cs="Times New Roman"/>
          <w:szCs w:val="24"/>
        </w:rPr>
      </w:pPr>
      <w:r w:rsidRPr="004C136E">
        <w:rPr>
          <w:rFonts w:ascii="Times New Roman" w:hAnsi="Times New Roman" w:cs="Times New Roman"/>
          <w:b/>
          <w:bCs/>
          <w:szCs w:val="24"/>
        </w:rPr>
        <w:t>2</w:t>
      </w:r>
      <w:r w:rsidR="00257127" w:rsidRPr="004C136E">
        <w:rPr>
          <w:rFonts w:ascii="Times New Roman" w:hAnsi="Times New Roman" w:cs="Times New Roman"/>
          <w:b/>
          <w:bCs/>
          <w:szCs w:val="24"/>
        </w:rPr>
        <w:t>2</w:t>
      </w:r>
      <w:r w:rsidRPr="004C136E">
        <w:rPr>
          <w:rFonts w:ascii="Times New Roman" w:hAnsi="Times New Roman" w:cs="Times New Roman"/>
          <w:b/>
          <w:bCs/>
          <w:szCs w:val="24"/>
        </w:rPr>
        <w:t>)</w:t>
      </w:r>
      <w:r w:rsidRPr="002222D0">
        <w:rPr>
          <w:rFonts w:ascii="Times New Roman" w:hAnsi="Times New Roman" w:cs="Times New Roman"/>
          <w:szCs w:val="24"/>
        </w:rPr>
        <w:t xml:space="preserve"> paragrahvi 33 tekstist jäetakse välja tekstiosa „Riigi Teatajas ning“;</w:t>
      </w:r>
    </w:p>
    <w:p w14:paraId="3E82D0AF" w14:textId="67B002A5" w:rsidR="00BB45BA" w:rsidRPr="002222D0" w:rsidRDefault="00262272" w:rsidP="002222D0">
      <w:pPr>
        <w:jc w:val="both"/>
        <w:rPr>
          <w:rFonts w:ascii="Times New Roman" w:hAnsi="Times New Roman" w:cs="Times New Roman"/>
          <w:szCs w:val="24"/>
        </w:rPr>
      </w:pPr>
      <w:r w:rsidRPr="004C136E">
        <w:rPr>
          <w:rFonts w:ascii="Times New Roman" w:hAnsi="Times New Roman" w:cs="Times New Roman"/>
          <w:b/>
          <w:bCs/>
          <w:szCs w:val="24"/>
        </w:rPr>
        <w:t>2</w:t>
      </w:r>
      <w:r w:rsidR="00257127" w:rsidRPr="004C136E">
        <w:rPr>
          <w:rFonts w:ascii="Times New Roman" w:hAnsi="Times New Roman" w:cs="Times New Roman"/>
          <w:b/>
          <w:bCs/>
          <w:szCs w:val="24"/>
        </w:rPr>
        <w:t>3</w:t>
      </w:r>
      <w:r w:rsidRPr="004C136E">
        <w:rPr>
          <w:rFonts w:ascii="Times New Roman" w:hAnsi="Times New Roman" w:cs="Times New Roman"/>
          <w:b/>
          <w:bCs/>
          <w:szCs w:val="24"/>
        </w:rPr>
        <w:t>)</w:t>
      </w:r>
      <w:r w:rsidRPr="002222D0">
        <w:rPr>
          <w:rFonts w:ascii="Times New Roman" w:hAnsi="Times New Roman" w:cs="Times New Roman"/>
          <w:szCs w:val="24"/>
        </w:rPr>
        <w:t xml:space="preserve"> paragrahvi 36 teksti täiendatakse pärast tekstiosa „edastatud saatest“ tekstiosaga „, järgides meediateenuste seaduse §-s 50 sätestatud tingimusi“;</w:t>
      </w:r>
    </w:p>
    <w:p w14:paraId="48D42B19" w14:textId="666269E0" w:rsidR="004B6485" w:rsidRPr="002222D0" w:rsidRDefault="00BB45BA" w:rsidP="002222D0">
      <w:pPr>
        <w:jc w:val="both"/>
        <w:rPr>
          <w:rFonts w:ascii="Times New Roman" w:hAnsi="Times New Roman" w:cs="Times New Roman"/>
          <w:szCs w:val="24"/>
        </w:rPr>
      </w:pPr>
      <w:r w:rsidRPr="004C136E">
        <w:rPr>
          <w:rFonts w:ascii="Times New Roman" w:hAnsi="Times New Roman" w:cs="Times New Roman"/>
          <w:b/>
          <w:bCs/>
          <w:szCs w:val="24"/>
        </w:rPr>
        <w:lastRenderedPageBreak/>
        <w:t>2</w:t>
      </w:r>
      <w:r w:rsidR="00257127" w:rsidRPr="004C136E">
        <w:rPr>
          <w:rFonts w:ascii="Times New Roman" w:hAnsi="Times New Roman" w:cs="Times New Roman"/>
          <w:b/>
          <w:bCs/>
          <w:szCs w:val="24"/>
        </w:rPr>
        <w:t>4</w:t>
      </w:r>
      <w:r w:rsidR="00262272" w:rsidRPr="004C136E">
        <w:rPr>
          <w:rFonts w:ascii="Times New Roman" w:hAnsi="Times New Roman" w:cs="Times New Roman"/>
          <w:b/>
          <w:bCs/>
          <w:szCs w:val="24"/>
        </w:rPr>
        <w:t>)</w:t>
      </w:r>
      <w:r w:rsidR="00262272" w:rsidRPr="002222D0">
        <w:rPr>
          <w:rFonts w:ascii="Times New Roman" w:hAnsi="Times New Roman" w:cs="Times New Roman"/>
          <w:szCs w:val="24"/>
        </w:rPr>
        <w:t xml:space="preserve"> paragrahv 37 tunnistatakse kehtetuks;</w:t>
      </w:r>
    </w:p>
    <w:p w14:paraId="272A37CD" w14:textId="7AD33FFE" w:rsidR="001A779D" w:rsidRPr="002222D0" w:rsidRDefault="00E818B6" w:rsidP="002222D0">
      <w:pPr>
        <w:jc w:val="both"/>
        <w:rPr>
          <w:rFonts w:ascii="Times New Roman" w:hAnsi="Times New Roman" w:cs="Times New Roman"/>
          <w:szCs w:val="24"/>
        </w:rPr>
      </w:pPr>
      <w:r w:rsidRPr="004C136E">
        <w:rPr>
          <w:rFonts w:ascii="Times New Roman" w:hAnsi="Times New Roman" w:cs="Times New Roman"/>
          <w:b/>
          <w:bCs/>
          <w:szCs w:val="24"/>
        </w:rPr>
        <w:t>2</w:t>
      </w:r>
      <w:r w:rsidR="00257127" w:rsidRPr="004C136E">
        <w:rPr>
          <w:rFonts w:ascii="Times New Roman" w:hAnsi="Times New Roman" w:cs="Times New Roman"/>
          <w:b/>
          <w:bCs/>
          <w:szCs w:val="24"/>
        </w:rPr>
        <w:t>5</w:t>
      </w:r>
      <w:r w:rsidR="00262272" w:rsidRPr="004C136E">
        <w:rPr>
          <w:rFonts w:ascii="Times New Roman" w:hAnsi="Times New Roman" w:cs="Times New Roman"/>
          <w:b/>
          <w:bCs/>
          <w:szCs w:val="24"/>
        </w:rPr>
        <w:t>)</w:t>
      </w:r>
      <w:r w:rsidR="00262272" w:rsidRPr="002222D0">
        <w:rPr>
          <w:rFonts w:ascii="Times New Roman" w:hAnsi="Times New Roman" w:cs="Times New Roman"/>
          <w:szCs w:val="24"/>
        </w:rPr>
        <w:t xml:space="preserve"> seadust täiendatakse §-ga 41</w:t>
      </w:r>
      <w:r w:rsidR="00262272" w:rsidRPr="002222D0">
        <w:rPr>
          <w:rFonts w:ascii="Times New Roman" w:hAnsi="Times New Roman" w:cs="Times New Roman"/>
          <w:szCs w:val="24"/>
          <w:vertAlign w:val="superscript"/>
        </w:rPr>
        <w:t>1</w:t>
      </w:r>
      <w:r w:rsidR="00262272" w:rsidRPr="002222D0">
        <w:rPr>
          <w:rFonts w:ascii="Times New Roman" w:hAnsi="Times New Roman" w:cs="Times New Roman"/>
          <w:szCs w:val="24"/>
        </w:rPr>
        <w:t xml:space="preserve"> järgmises sõnastuses:</w:t>
      </w:r>
    </w:p>
    <w:p w14:paraId="19AB6F58" w14:textId="77777777" w:rsidR="001A779D" w:rsidRPr="004C136E" w:rsidRDefault="00262272" w:rsidP="002222D0">
      <w:pPr>
        <w:jc w:val="both"/>
        <w:rPr>
          <w:rFonts w:ascii="Times New Roman" w:hAnsi="Times New Roman" w:cs="Times New Roman"/>
          <w:b/>
          <w:bCs/>
          <w:szCs w:val="24"/>
        </w:rPr>
      </w:pPr>
      <w:r w:rsidRPr="004C136E">
        <w:rPr>
          <w:rFonts w:ascii="Times New Roman" w:hAnsi="Times New Roman" w:cs="Times New Roman"/>
          <w:szCs w:val="24"/>
        </w:rPr>
        <w:t>„</w:t>
      </w:r>
      <w:r w:rsidRPr="004C136E">
        <w:rPr>
          <w:rFonts w:ascii="Times New Roman" w:hAnsi="Times New Roman" w:cs="Times New Roman"/>
          <w:b/>
          <w:bCs/>
          <w:szCs w:val="24"/>
        </w:rPr>
        <w:t>§ 41</w:t>
      </w:r>
      <w:r w:rsidRPr="004C136E">
        <w:rPr>
          <w:rFonts w:ascii="Times New Roman" w:hAnsi="Times New Roman" w:cs="Times New Roman"/>
          <w:b/>
          <w:bCs/>
          <w:szCs w:val="24"/>
          <w:vertAlign w:val="superscript"/>
        </w:rPr>
        <w:t>1</w:t>
      </w:r>
      <w:r w:rsidRPr="004C136E">
        <w:rPr>
          <w:rFonts w:ascii="Times New Roman" w:hAnsi="Times New Roman" w:cs="Times New Roman"/>
          <w:b/>
          <w:bCs/>
          <w:szCs w:val="24"/>
        </w:rPr>
        <w:t>. Tähtajatu töölepingu sõlminud peatoimetaja, toimetuse juhi ja eetikanõuniku töölepingu tähtaja arvestamine</w:t>
      </w:r>
    </w:p>
    <w:p w14:paraId="511BA7E0" w14:textId="2C13E2CA" w:rsidR="004B6485"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Käesoleva seaduse § 28</w:t>
      </w:r>
      <w:r w:rsidR="001F54DA" w:rsidRPr="002222D0">
        <w:rPr>
          <w:rFonts w:ascii="Times New Roman" w:hAnsi="Times New Roman" w:cs="Times New Roman"/>
          <w:szCs w:val="24"/>
          <w:vertAlign w:val="superscript"/>
        </w:rPr>
        <w:t>1</w:t>
      </w:r>
      <w:r w:rsidRPr="002222D0">
        <w:rPr>
          <w:rFonts w:ascii="Times New Roman" w:hAnsi="Times New Roman" w:cs="Times New Roman"/>
          <w:szCs w:val="24"/>
        </w:rPr>
        <w:t xml:space="preserve"> lõike 5 ja § 31 lõike 2 jõustumise ajal tähtajatu töölepinguga töötava peatoimetaja, toimetuse juhi ja eetikanõuniku tööleping loetakse sõlmituks viieks aastaks alates §</w:t>
      </w:r>
      <w:r w:rsidR="00E56647">
        <w:rPr>
          <w:rFonts w:ascii="Times New Roman" w:hAnsi="Times New Roman" w:cs="Times New Roman"/>
          <w:szCs w:val="24"/>
        </w:rPr>
        <w:t> </w:t>
      </w:r>
      <w:r w:rsidRPr="002222D0">
        <w:rPr>
          <w:rFonts w:ascii="Times New Roman" w:hAnsi="Times New Roman" w:cs="Times New Roman"/>
          <w:szCs w:val="24"/>
        </w:rPr>
        <w:t>28</w:t>
      </w:r>
      <w:r w:rsidR="001F54DA" w:rsidRPr="002222D0">
        <w:rPr>
          <w:rFonts w:ascii="Times New Roman" w:hAnsi="Times New Roman" w:cs="Times New Roman"/>
          <w:szCs w:val="24"/>
          <w:vertAlign w:val="superscript"/>
        </w:rPr>
        <w:t>1</w:t>
      </w:r>
      <w:r w:rsidRPr="002222D0">
        <w:rPr>
          <w:rFonts w:ascii="Times New Roman" w:hAnsi="Times New Roman" w:cs="Times New Roman"/>
          <w:szCs w:val="24"/>
        </w:rPr>
        <w:t xml:space="preserve"> lõike 5 ja § 31 lõike 2 jõustumisest.“</w:t>
      </w:r>
      <w:r w:rsidR="00947131" w:rsidRPr="002222D0">
        <w:rPr>
          <w:rFonts w:ascii="Times New Roman" w:hAnsi="Times New Roman" w:cs="Times New Roman"/>
          <w:szCs w:val="24"/>
        </w:rPr>
        <w:t>;</w:t>
      </w:r>
    </w:p>
    <w:p w14:paraId="318995A2" w14:textId="76A7E9DC" w:rsidR="00947131" w:rsidRPr="002222D0" w:rsidRDefault="00E818B6" w:rsidP="002222D0">
      <w:pPr>
        <w:jc w:val="both"/>
        <w:rPr>
          <w:rFonts w:ascii="Times New Roman" w:hAnsi="Times New Roman" w:cs="Times New Roman"/>
          <w:szCs w:val="24"/>
        </w:rPr>
      </w:pPr>
      <w:r w:rsidRPr="004C136E">
        <w:rPr>
          <w:rFonts w:ascii="Times New Roman" w:hAnsi="Times New Roman" w:cs="Times New Roman"/>
          <w:b/>
          <w:szCs w:val="24"/>
        </w:rPr>
        <w:t>2</w:t>
      </w:r>
      <w:r w:rsidR="00257127" w:rsidRPr="004C136E">
        <w:rPr>
          <w:rFonts w:ascii="Times New Roman" w:hAnsi="Times New Roman" w:cs="Times New Roman"/>
          <w:b/>
          <w:szCs w:val="24"/>
        </w:rPr>
        <w:t>6</w:t>
      </w:r>
      <w:r w:rsidR="00947131" w:rsidRPr="004C136E">
        <w:rPr>
          <w:rFonts w:ascii="Times New Roman" w:hAnsi="Times New Roman" w:cs="Times New Roman"/>
          <w:b/>
          <w:szCs w:val="24"/>
        </w:rPr>
        <w:t>)</w:t>
      </w:r>
      <w:r w:rsidR="00947131" w:rsidRPr="002222D0">
        <w:rPr>
          <w:rFonts w:ascii="Times New Roman" w:hAnsi="Times New Roman" w:cs="Times New Roman"/>
          <w:szCs w:val="24"/>
        </w:rPr>
        <w:t xml:space="preserve"> seadust täiendatakse §-ga 41</w:t>
      </w:r>
      <w:r w:rsidR="00947131" w:rsidRPr="002222D0">
        <w:rPr>
          <w:rFonts w:ascii="Times New Roman" w:hAnsi="Times New Roman" w:cs="Times New Roman"/>
          <w:szCs w:val="24"/>
          <w:vertAlign w:val="superscript"/>
        </w:rPr>
        <w:t>2</w:t>
      </w:r>
      <w:r w:rsidR="00947131" w:rsidRPr="002222D0">
        <w:rPr>
          <w:rFonts w:ascii="Times New Roman" w:hAnsi="Times New Roman" w:cs="Times New Roman"/>
          <w:szCs w:val="24"/>
        </w:rPr>
        <w:t xml:space="preserve"> järgmises sõnastuses:</w:t>
      </w:r>
    </w:p>
    <w:p w14:paraId="3F8C576D" w14:textId="425919A8" w:rsidR="00E818B6" w:rsidRPr="004C136E" w:rsidRDefault="00E818B6" w:rsidP="002222D0">
      <w:pPr>
        <w:jc w:val="both"/>
        <w:rPr>
          <w:rFonts w:ascii="Times New Roman" w:hAnsi="Times New Roman" w:cs="Times New Roman"/>
          <w:b/>
          <w:szCs w:val="24"/>
        </w:rPr>
      </w:pPr>
      <w:r w:rsidRPr="004C136E">
        <w:rPr>
          <w:rFonts w:ascii="Times New Roman" w:hAnsi="Times New Roman" w:cs="Times New Roman"/>
          <w:bCs/>
          <w:szCs w:val="24"/>
        </w:rPr>
        <w:t>„</w:t>
      </w:r>
      <w:r w:rsidRPr="004C136E">
        <w:rPr>
          <w:rFonts w:ascii="Times New Roman" w:hAnsi="Times New Roman" w:cs="Times New Roman"/>
          <w:b/>
          <w:szCs w:val="24"/>
        </w:rPr>
        <w:t>§ 41</w:t>
      </w:r>
      <w:r w:rsidRPr="004C136E">
        <w:rPr>
          <w:rFonts w:ascii="Times New Roman" w:hAnsi="Times New Roman" w:cs="Times New Roman"/>
          <w:b/>
          <w:szCs w:val="24"/>
          <w:vertAlign w:val="superscript"/>
        </w:rPr>
        <w:t>2</w:t>
      </w:r>
      <w:r w:rsidRPr="004C136E">
        <w:rPr>
          <w:rFonts w:ascii="Times New Roman" w:hAnsi="Times New Roman" w:cs="Times New Roman"/>
          <w:b/>
          <w:szCs w:val="24"/>
        </w:rPr>
        <w:t>. Esimese raamlepingu sõlmimine</w:t>
      </w:r>
    </w:p>
    <w:p w14:paraId="786FC026" w14:textId="46A7FEB3" w:rsidR="00B7233A"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(1) Esimene käesoleva seaduse §-s 10 sätestatud raamleping sõlmitakse hiljemalt 2026. aasta 30.</w:t>
      </w:r>
      <w:r w:rsidR="00E56CE7">
        <w:rPr>
          <w:rFonts w:ascii="Times New Roman" w:hAnsi="Times New Roman" w:cs="Times New Roman"/>
          <w:szCs w:val="24"/>
        </w:rPr>
        <w:t> </w:t>
      </w:r>
      <w:r w:rsidRPr="002222D0">
        <w:rPr>
          <w:rFonts w:ascii="Times New Roman" w:hAnsi="Times New Roman" w:cs="Times New Roman"/>
          <w:szCs w:val="24"/>
        </w:rPr>
        <w:t xml:space="preserve">septembriks </w:t>
      </w:r>
      <w:r w:rsidR="00E56CE7">
        <w:rPr>
          <w:rFonts w:ascii="Times New Roman" w:hAnsi="Times New Roman" w:cs="Times New Roman"/>
          <w:szCs w:val="24"/>
        </w:rPr>
        <w:t>ja</w:t>
      </w:r>
      <w:r w:rsidRPr="002222D0">
        <w:rPr>
          <w:rFonts w:ascii="Times New Roman" w:hAnsi="Times New Roman" w:cs="Times New Roman"/>
          <w:szCs w:val="24"/>
        </w:rPr>
        <w:t xml:space="preserve"> see kehtib ajavahemikul 1. jaanuarist 2028 kuni 31. detsembrini 2031.</w:t>
      </w:r>
    </w:p>
    <w:p w14:paraId="32681005" w14:textId="1B8189AD" w:rsidR="00E818B6" w:rsidRPr="002222D0" w:rsidRDefault="00E818B6" w:rsidP="002222D0">
      <w:pPr>
        <w:jc w:val="both"/>
        <w:rPr>
          <w:rFonts w:ascii="Times New Roman" w:hAnsi="Times New Roman" w:cs="Times New Roman"/>
          <w:szCs w:val="24"/>
        </w:rPr>
      </w:pPr>
      <w:r w:rsidRPr="002222D0">
        <w:rPr>
          <w:rFonts w:ascii="Times New Roman" w:hAnsi="Times New Roman" w:cs="Times New Roman"/>
          <w:szCs w:val="24"/>
        </w:rPr>
        <w:t xml:space="preserve">(2) </w:t>
      </w:r>
      <w:r w:rsidR="00257127" w:rsidRPr="002222D0">
        <w:rPr>
          <w:rFonts w:ascii="Times New Roman" w:hAnsi="Times New Roman" w:cs="Times New Roman"/>
          <w:szCs w:val="24"/>
        </w:rPr>
        <w:t>Käesoleva paragrahvi l</w:t>
      </w:r>
      <w:r w:rsidRPr="002222D0">
        <w:rPr>
          <w:rFonts w:ascii="Times New Roman" w:hAnsi="Times New Roman" w:cs="Times New Roman"/>
          <w:szCs w:val="24"/>
        </w:rPr>
        <w:t>õikes 1 nimetatud raamlepinguga ettenähtud toetuse määramisel võetakse aluseks Rahvusringhäälingule 2024. aasta riigieelarvest eraldatud toetus, millele lisandub:</w:t>
      </w:r>
    </w:p>
    <w:p w14:paraId="5D3B4F6E" w14:textId="4C01C8C3" w:rsidR="00E818B6" w:rsidRPr="002222D0" w:rsidRDefault="00E818B6" w:rsidP="6FB6F7B7">
      <w:pPr>
        <w:jc w:val="both"/>
        <w:rPr>
          <w:rFonts w:ascii="Times New Roman" w:hAnsi="Times New Roman" w:cs="Times New Roman"/>
        </w:rPr>
      </w:pPr>
      <w:r w:rsidRPr="6FB6F7B7">
        <w:rPr>
          <w:rFonts w:ascii="Times New Roman" w:hAnsi="Times New Roman" w:cs="Times New Roman"/>
        </w:rPr>
        <w:t xml:space="preserve">1) </w:t>
      </w:r>
      <w:commentRangeStart w:id="28"/>
      <w:r w:rsidRPr="6FB6F7B7">
        <w:rPr>
          <w:rFonts w:ascii="Times New Roman" w:hAnsi="Times New Roman" w:cs="Times New Roman"/>
        </w:rPr>
        <w:t>viimasest enne toetuse määramist töötasude tõusuks</w:t>
      </w:r>
      <w:r w:rsidR="008946B5" w:rsidRPr="6FB6F7B7">
        <w:rPr>
          <w:rFonts w:ascii="Times New Roman" w:hAnsi="Times New Roman" w:cs="Times New Roman"/>
        </w:rPr>
        <w:t xml:space="preserve"> eraldatud summa</w:t>
      </w:r>
      <w:r w:rsidRPr="6FB6F7B7">
        <w:rPr>
          <w:rFonts w:ascii="Times New Roman" w:hAnsi="Times New Roman" w:cs="Times New Roman"/>
        </w:rPr>
        <w:t>;</w:t>
      </w:r>
      <w:commentRangeEnd w:id="28"/>
      <w:r>
        <w:commentReference w:id="28"/>
      </w:r>
    </w:p>
    <w:p w14:paraId="476310F8" w14:textId="55F5A412" w:rsidR="00E818B6" w:rsidRPr="002222D0" w:rsidRDefault="00E818B6" w:rsidP="6FB6F7B7">
      <w:pPr>
        <w:jc w:val="both"/>
        <w:rPr>
          <w:rFonts w:ascii="Times New Roman" w:hAnsi="Times New Roman" w:cs="Times New Roman"/>
        </w:rPr>
      </w:pPr>
      <w:r w:rsidRPr="6FB6F7B7">
        <w:rPr>
          <w:rFonts w:ascii="Times New Roman" w:hAnsi="Times New Roman" w:cs="Times New Roman"/>
        </w:rPr>
        <w:t>2) toetuse kasutamise perioodiks prognoositud kulude muutus, lähtudes makromajandusprognoosist ja rahandusprognoosist iga aasta kohta.</w:t>
      </w:r>
      <w:r w:rsidR="00BE2971" w:rsidRPr="6FB6F7B7">
        <w:rPr>
          <w:rFonts w:ascii="Times New Roman" w:hAnsi="Times New Roman" w:cs="Times New Roman"/>
        </w:rPr>
        <w:t>“.</w:t>
      </w:r>
    </w:p>
    <w:p w14:paraId="2EE8C732" w14:textId="77777777" w:rsidR="00BB45BA" w:rsidRPr="002222D0" w:rsidRDefault="00BB45BA" w:rsidP="002222D0">
      <w:pPr>
        <w:jc w:val="both"/>
        <w:rPr>
          <w:rFonts w:ascii="Times New Roman" w:hAnsi="Times New Roman" w:cs="Times New Roman"/>
          <w:szCs w:val="24"/>
        </w:rPr>
      </w:pPr>
    </w:p>
    <w:p w14:paraId="55851C6C" w14:textId="488EF20D" w:rsidR="001A779D" w:rsidRPr="004C136E" w:rsidRDefault="00262272" w:rsidP="002222D0">
      <w:pPr>
        <w:jc w:val="both"/>
        <w:rPr>
          <w:rFonts w:ascii="Times New Roman" w:hAnsi="Times New Roman" w:cs="Times New Roman"/>
          <w:b/>
          <w:bCs/>
          <w:szCs w:val="24"/>
        </w:rPr>
      </w:pPr>
      <w:r w:rsidRPr="004C136E">
        <w:rPr>
          <w:rFonts w:ascii="Times New Roman" w:hAnsi="Times New Roman" w:cs="Times New Roman"/>
          <w:b/>
          <w:bCs/>
          <w:szCs w:val="24"/>
        </w:rPr>
        <w:t>§ 2. Seaduse jõustumine</w:t>
      </w:r>
    </w:p>
    <w:p w14:paraId="6EA02D0E" w14:textId="77777777" w:rsidR="001A779D" w:rsidRPr="002222D0" w:rsidRDefault="00262272" w:rsidP="002222D0">
      <w:pPr>
        <w:jc w:val="both"/>
        <w:rPr>
          <w:rFonts w:ascii="Times New Roman" w:hAnsi="Times New Roman" w:cs="Times New Roman"/>
          <w:szCs w:val="24"/>
        </w:rPr>
      </w:pPr>
      <w:r w:rsidRPr="002222D0">
        <w:rPr>
          <w:rFonts w:ascii="Times New Roman" w:hAnsi="Times New Roman" w:cs="Times New Roman"/>
          <w:szCs w:val="24"/>
        </w:rPr>
        <w:t>Käesolev seadus jõustub 2026. aasta 1. juunil.</w:t>
      </w:r>
    </w:p>
    <w:p w14:paraId="30DC6530" w14:textId="0F2ED02B" w:rsidR="008133EB" w:rsidRDefault="00262272" w:rsidP="004C136E">
      <w:pPr>
        <w:rPr>
          <w:rFonts w:ascii="Times New Roman" w:hAnsi="Times New Roman" w:cs="Times New Roman"/>
          <w:szCs w:val="24"/>
        </w:rPr>
      </w:pPr>
      <w:r w:rsidRPr="002222D0">
        <w:rPr>
          <w:rFonts w:ascii="Times New Roman" w:hAnsi="Times New Roman" w:cs="Times New Roman"/>
          <w:szCs w:val="24"/>
        </w:rPr>
        <w:br/>
      </w:r>
      <w:r w:rsidR="008133EB">
        <w:rPr>
          <w:rFonts w:ascii="Times New Roman" w:hAnsi="Times New Roman" w:cs="Times New Roman"/>
          <w:szCs w:val="24"/>
        </w:rPr>
        <w:t xml:space="preserve">Lauri </w:t>
      </w:r>
      <w:proofErr w:type="spellStart"/>
      <w:r w:rsidR="008133EB">
        <w:rPr>
          <w:rFonts w:ascii="Times New Roman" w:hAnsi="Times New Roman" w:cs="Times New Roman"/>
          <w:szCs w:val="24"/>
        </w:rPr>
        <w:t>Hussar</w:t>
      </w:r>
      <w:proofErr w:type="spellEnd"/>
      <w:r w:rsidRPr="002222D0">
        <w:rPr>
          <w:rFonts w:ascii="Times New Roman" w:hAnsi="Times New Roman" w:cs="Times New Roman"/>
          <w:szCs w:val="24"/>
        </w:rPr>
        <w:br/>
        <w:t>Riigikogu esimees</w:t>
      </w:r>
      <w:r w:rsidRPr="002222D0">
        <w:rPr>
          <w:rFonts w:ascii="Times New Roman" w:hAnsi="Times New Roman" w:cs="Times New Roman"/>
          <w:szCs w:val="24"/>
        </w:rPr>
        <w:br/>
      </w:r>
    </w:p>
    <w:p w14:paraId="3841A67B" w14:textId="77777777" w:rsidR="008133EB" w:rsidRDefault="00262272" w:rsidP="004C136E">
      <w:pPr>
        <w:rPr>
          <w:rFonts w:ascii="Times New Roman" w:hAnsi="Times New Roman" w:cs="Times New Roman"/>
          <w:szCs w:val="24"/>
        </w:rPr>
      </w:pPr>
      <w:r w:rsidRPr="002222D0">
        <w:rPr>
          <w:rFonts w:ascii="Times New Roman" w:hAnsi="Times New Roman" w:cs="Times New Roman"/>
          <w:szCs w:val="24"/>
        </w:rPr>
        <w:t>Tallinn</w:t>
      </w:r>
      <w:r w:rsidR="008133EB">
        <w:rPr>
          <w:rFonts w:ascii="Times New Roman" w:hAnsi="Times New Roman" w:cs="Times New Roman"/>
          <w:szCs w:val="24"/>
        </w:rPr>
        <w:t>,</w:t>
      </w:r>
      <w:r w:rsidRPr="002222D0">
        <w:rPr>
          <w:rFonts w:ascii="Times New Roman" w:hAnsi="Times New Roman" w:cs="Times New Roman"/>
          <w:szCs w:val="24"/>
        </w:rPr>
        <w:tab/>
      </w:r>
      <w:r w:rsidRPr="002222D0">
        <w:rPr>
          <w:rFonts w:ascii="Times New Roman" w:hAnsi="Times New Roman" w:cs="Times New Roman"/>
          <w:szCs w:val="24"/>
        </w:rPr>
        <w:tab/>
        <w:t>2025</w:t>
      </w:r>
      <w:r w:rsidRPr="002222D0">
        <w:rPr>
          <w:rFonts w:ascii="Times New Roman" w:hAnsi="Times New Roman" w:cs="Times New Roman"/>
          <w:szCs w:val="24"/>
        </w:rPr>
        <w:br/>
      </w:r>
    </w:p>
    <w:p w14:paraId="1686CD05" w14:textId="5599FA94" w:rsidR="008133EB" w:rsidRDefault="008133EB" w:rsidP="008133EB">
      <w:pPr>
        <w:spacing w:after="0"/>
        <w:rPr>
          <w:rFonts w:ascii="Times New Roman" w:hAnsi="Times New Roman" w:cs="Times New Roman"/>
          <w:szCs w:val="24"/>
        </w:rPr>
      </w:pPr>
      <w:r>
        <w:rPr>
          <w:rFonts w:ascii="Times New Roman" w:hAnsi="Times New Roman" w:cs="Times New Roman"/>
          <w:szCs w:val="24"/>
        </w:rPr>
        <w:t>______________________________________________________________________________</w:t>
      </w:r>
    </w:p>
    <w:p w14:paraId="11ED596A" w14:textId="7E1886A1" w:rsidR="001A779D" w:rsidRDefault="00262272" w:rsidP="008133EB">
      <w:pPr>
        <w:spacing w:after="0"/>
        <w:rPr>
          <w:rFonts w:ascii="Times New Roman" w:hAnsi="Times New Roman" w:cs="Times New Roman"/>
          <w:szCs w:val="24"/>
        </w:rPr>
      </w:pPr>
      <w:r w:rsidRPr="002222D0">
        <w:rPr>
          <w:rFonts w:ascii="Times New Roman" w:hAnsi="Times New Roman" w:cs="Times New Roman"/>
          <w:szCs w:val="24"/>
        </w:rPr>
        <w:t>Algatab</w:t>
      </w:r>
      <w:r w:rsidR="008133EB">
        <w:rPr>
          <w:rFonts w:ascii="Times New Roman" w:hAnsi="Times New Roman" w:cs="Times New Roman"/>
          <w:szCs w:val="24"/>
        </w:rPr>
        <w:t xml:space="preserve"> </w:t>
      </w:r>
      <w:r w:rsidRPr="002222D0">
        <w:rPr>
          <w:rFonts w:ascii="Times New Roman" w:hAnsi="Times New Roman" w:cs="Times New Roman"/>
          <w:szCs w:val="24"/>
        </w:rPr>
        <w:t>Vabariigi Valitsus</w:t>
      </w:r>
    </w:p>
    <w:p w14:paraId="121178B5" w14:textId="77777777" w:rsidR="008133EB" w:rsidRDefault="008133EB" w:rsidP="008133EB">
      <w:pPr>
        <w:spacing w:after="0"/>
        <w:rPr>
          <w:rFonts w:ascii="Times New Roman" w:hAnsi="Times New Roman" w:cs="Times New Roman"/>
          <w:szCs w:val="24"/>
        </w:rPr>
      </w:pPr>
    </w:p>
    <w:p w14:paraId="7D8ADAFC" w14:textId="77777777" w:rsidR="008133EB" w:rsidRDefault="008133EB" w:rsidP="008133EB">
      <w:pPr>
        <w:spacing w:after="0"/>
        <w:rPr>
          <w:rFonts w:ascii="Times New Roman" w:hAnsi="Times New Roman" w:cs="Times New Roman"/>
          <w:szCs w:val="24"/>
        </w:rPr>
      </w:pPr>
    </w:p>
    <w:p w14:paraId="127AFCA4" w14:textId="77777777" w:rsidR="008133EB" w:rsidRPr="008133EB" w:rsidRDefault="008133EB" w:rsidP="008133EB">
      <w:pPr>
        <w:spacing w:after="0"/>
        <w:rPr>
          <w:del w:id="29" w:author="Maarja-Liis Lall - JUSTDIGI" w:date="2025-09-22T13:50:00Z" w16du:dateUtc="2025-09-22T13:50:49Z"/>
          <w:rFonts w:ascii="Times New Roman" w:hAnsi="Times New Roman" w:cs="Times New Roman"/>
        </w:rPr>
      </w:pPr>
      <w:del w:id="30" w:author="Maarja-Liis Lall - JUSTDIGI" w:date="2025-09-22T13:50:00Z">
        <w:r w:rsidRPr="7868F3DF" w:rsidDel="008133EB">
          <w:rPr>
            <w:rFonts w:ascii="Times New Roman" w:hAnsi="Times New Roman" w:cs="Times New Roman"/>
          </w:rPr>
          <w:delText xml:space="preserve">Vabariigi Valitsuse nimel </w:delText>
        </w:r>
      </w:del>
    </w:p>
    <w:p w14:paraId="3EA0AE39" w14:textId="66EFA432" w:rsidR="008133EB" w:rsidRPr="008133EB" w:rsidRDefault="008133EB" w:rsidP="008133EB">
      <w:pPr>
        <w:spacing w:after="0"/>
        <w:rPr>
          <w:rFonts w:ascii="Times New Roman" w:hAnsi="Times New Roman" w:cs="Times New Roman"/>
          <w:szCs w:val="24"/>
        </w:rPr>
      </w:pPr>
      <w:r w:rsidRPr="008133EB">
        <w:rPr>
          <w:rFonts w:ascii="Times New Roman" w:hAnsi="Times New Roman" w:cs="Times New Roman"/>
        </w:rPr>
        <w:t>(allkirjastatud digitaalselt)</w:t>
      </w:r>
    </w:p>
    <w:sectPr w:rsidR="008133EB" w:rsidRPr="008133EB">
      <w:footerReference w:type="default" r:id="rId1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1E65D45A" w14:textId="299BBC5F" w:rsidR="00000000" w:rsidRDefault="00000000">
      <w:r>
        <w:annotationRef/>
      </w:r>
      <w:r w:rsidRPr="5322878D">
        <w:t xml:space="preserve">Palume EN vormistada vastavalt Riigikogu juhatuse 10.04.2014. a otsusega nr 70 kehtestatud eelnõu ja seletuskirja vormistamise juhendile, kättesaadav </w:t>
      </w:r>
      <w:hyperlink r:id="rId1">
        <w:r w:rsidRPr="698B0835">
          <w:t>Eelnõu ja seletuskirja vormistamise juhend.pdf</w:t>
        </w:r>
      </w:hyperlink>
      <w:r w:rsidRPr="7F9EE3CF">
        <w:t>, sh:</w:t>
      </w:r>
    </w:p>
    <w:p w14:paraId="61764F4A" w14:textId="6E7B0389" w:rsidR="00000000" w:rsidRDefault="00000000">
      <w:r w:rsidRPr="21E81F21">
        <w:t>1) pealkiri 16 pt (p 2);</w:t>
      </w:r>
    </w:p>
    <w:p w14:paraId="2A73D96A" w14:textId="4C95F69C" w:rsidR="00000000" w:rsidRDefault="00000000">
      <w:r w:rsidRPr="4EF068F5">
        <w:t>2) lisada leheküljenumbrid - alates esimesest leheküljest, jaluses, keskel, Times New Roman, 12pt (p 6);</w:t>
      </w:r>
    </w:p>
    <w:p w14:paraId="0476D6AE" w14:textId="62B47892" w:rsidR="00000000" w:rsidRDefault="00000000">
      <w:r w:rsidRPr="211BF85C">
        <w:t>3) ühekordne reasamm terve eelnõu ulatuses (vt lõpuosa üle);</w:t>
      </w:r>
    </w:p>
    <w:p w14:paraId="3738546E" w14:textId="7706D384" w:rsidR="00000000" w:rsidRDefault="00000000">
      <w:r w:rsidRPr="3669AE8A">
        <w:t>4) vt üle eelnõu põhiteksti lõpu nõuded (juhendi p 7), sh on enne Riigikogu esimehe nime 3 tühja rida; pärast sõnasid "Riigikogu esimees" on üks tühi rida, pärast ühtlast joont ei ole tühja rida, üks vaba rida digiallkirja puhul enne rida tekstiga "(allkirjastatud digitaalselt)"</w:t>
      </w:r>
    </w:p>
  </w:comment>
  <w:comment w:id="1" w:author="Maarja-Liis Lall - JUSTDIGI" w:date="2025-09-23T17:19:00Z" w:initials="MJ">
    <w:p w14:paraId="324F8632" w14:textId="51771D98" w:rsidR="00000000" w:rsidRDefault="00000000">
      <w:r>
        <w:annotationRef/>
      </w:r>
      <w:r w:rsidRPr="292D1818">
        <w:t>Siin pole märgitud, et seda tehakse üksnes taotluse alusel nagu nähtub rakendusaktist. Siit paragrahvist jääb mulje, et seda tehakse omal algatusel. Kui omal algatusel seda ei toimu, siis kas seda peaks märkima seadusesse, et see toimub taotluse alusel?</w:t>
      </w:r>
    </w:p>
  </w:comment>
  <w:comment w:id="2" w:author="Maarja-Liis Lall - JUSTDIGI" w:date="2025-09-24T12:58:00Z" w:initials="MJ">
    <w:p w14:paraId="339CADB6" w14:textId="70822EB2" w:rsidR="00000000" w:rsidRDefault="00000000">
      <w:r>
        <w:annotationRef/>
      </w:r>
      <w:r w:rsidRPr="70FE08BC">
        <w:t>See tähendab, et olulised menetluslikud detailid jäävad seaduse tasandil reguleerimata, mis võib tekitada ebaselgust ja õiguslikku ettearvamatust.</w:t>
      </w:r>
    </w:p>
    <w:p w14:paraId="091A18EB" w14:textId="5A340B57" w:rsidR="00000000" w:rsidRDefault="00000000"/>
    <w:p w14:paraId="03AC7A1E" w14:textId="1ECB7B58" w:rsidR="00000000" w:rsidRDefault="00000000">
      <w:r w:rsidRPr="32E4FAF2">
        <w:t xml:space="preserve">Siiski, kui vaadata volitusnormi § 61 lg 6 sõnastust: „(6) </w:t>
      </w:r>
      <w:r w:rsidRPr="4BA20CFF">
        <w:rPr>
          <w:i/>
          <w:iCs/>
        </w:rPr>
        <w:t>Uue meediateenuse mõju hindamise, sealhulgas kulude katmise, tingimused ja korra kehtestab valdkonna eest vastutav minister määrusega</w:t>
      </w:r>
      <w:r w:rsidRPr="131B00F1">
        <w:t xml:space="preserve">.“, siis saab öelda, et volitusnormi sõnastus "tingimused ja kord" on </w:t>
      </w:r>
      <w:r w:rsidRPr="74F27CCE">
        <w:rPr>
          <w:b/>
          <w:bCs/>
        </w:rPr>
        <w:t>piisavalt lai</w:t>
      </w:r>
      <w:r w:rsidRPr="3C5B996D">
        <w:t>, et hõlmata kõiki rakendusaktis käsitletud aspekte. Määruse eelnõu detailid, nagu taotluse sisu, menetlustähtajad, puuduste kõrvaldamise kord ja kulude katmise protseduur, on kõik seotud mõju hindamise tingimuste ja korra kehtestamisega. Need detailid on vajalikud, et tagada mõju hindamise läbi</w:t>
      </w:r>
      <w:r w:rsidRPr="3C5B996D">
        <w:t>paistev ja efektiivne läbiviimine.</w:t>
      </w:r>
    </w:p>
  </w:comment>
  <w:comment w:id="3" w:author="Maarja-Liis Lall - JUSTDIGI" w:date="2025-09-24T13:08:00Z" w:initials="MJ">
    <w:p w14:paraId="767999D4" w14:textId="4CF36ED0" w:rsidR="00000000" w:rsidRDefault="00000000">
      <w:r>
        <w:annotationRef/>
      </w:r>
      <w:r w:rsidRPr="2F311D57">
        <w:t>Palume kaaluda, kas rakendusaktis kirjeldatud protsess lühidalt ka seadusesse kirjutada ja detailid jätta rakendusakti</w:t>
      </w:r>
    </w:p>
  </w:comment>
  <w:comment w:id="4" w:author="Maarja-Liis Lall - JUSTDIGI" w:date="2025-09-24T12:59:00Z" w:initials="MJ">
    <w:p w14:paraId="068B39E8" w14:textId="0655C69C" w:rsidR="00000000" w:rsidRDefault="00000000">
      <w:r>
        <w:annotationRef/>
      </w:r>
      <w:r w:rsidRPr="5AB2D448">
        <w:t>See viitab sellele, et otsus on koheselt täitmisele pööratav. Samas ei ole seaduse eelnõu tekstist selge, kas ja kuidas on võimalik seda otsust vaidlustada. Kui TTJA otsus on haldusakt, peaks see olema vaidlustatav HMS-i alusel (HMS § 72 lg 1). Kui otsus on täitedokument, kuid selle vaidlustamise kord on ebaselge, võib see piirata isikute õiguste kaitset (HMS § 3 lg 1). Samuti ei selgu eelnõu tekstist ega seletuskirjast, kas vaide esitamine peatab otsuse täitmise. Palume eeltoodut eelnõus, seletuskirjas täp</w:t>
      </w:r>
      <w:r w:rsidRPr="5AB2D448">
        <w:t>sustada.</w:t>
      </w:r>
    </w:p>
  </w:comment>
  <w:comment w:id="5" w:author="Maarja-Liis Lall - JUSTDIGI" w:date="2025-09-24T14:08:00Z" w:initials="MJ">
    <w:p w14:paraId="02D388DD" w14:textId="504325B9" w:rsidR="00000000" w:rsidRDefault="00000000">
      <w:r>
        <w:annotationRef/>
      </w:r>
      <w:r w:rsidRPr="16AA6409">
        <w:t>kas siin peaks täpsustama, et mõju hindamise kulude osas?</w:t>
      </w:r>
    </w:p>
  </w:comment>
  <w:comment w:id="7" w:author="Maarja-Liis Lall - JUSTDIGI" w:date="2025-09-02T13:13:00Z" w:initials="MJ">
    <w:p w14:paraId="023D5AFD" w14:textId="0D759D09" w:rsidR="00000000" w:rsidRDefault="00000000">
      <w:r>
        <w:annotationRef/>
      </w:r>
      <w:r w:rsidRPr="17C26D41">
        <w:t>muudatust lõpetavad jutumärgid ja semikoolon puudu</w:t>
      </w:r>
    </w:p>
  </w:comment>
  <w:comment w:id="9" w:author="Maarja-Liis Lall - JUSTDIGI" w:date="2025-09-02T12:37:00Z" w:initials="MJ">
    <w:p w14:paraId="0AB34711" w14:textId="2EFA9134" w:rsidR="00000000" w:rsidRDefault="00000000">
      <w:r>
        <w:annotationRef/>
      </w:r>
      <w:r w:rsidRPr="44CF60E2">
        <w:t>Kas ei oleks selgem: "paragrahvi 13 kolmas lause jäetakse välja"</w:t>
      </w:r>
    </w:p>
  </w:comment>
  <w:comment w:id="12" w:author="Maarja-Liis Lall - JUSTDIGI" w:date="2025-09-02T13:09:00Z" w:initials="MJ">
    <w:p w14:paraId="46EEC4EA" w14:textId="6BFB1DB2" w:rsidR="00000000" w:rsidRDefault="00000000">
      <w:r>
        <w:annotationRef/>
      </w:r>
      <w:r w:rsidRPr="64FE1AA1">
        <w:t>Punkt 7 juba olemas, lisatav peaks olema 8) punkt.</w:t>
      </w:r>
    </w:p>
  </w:comment>
  <w:comment w:id="17" w:author="Maarja-Liis Lall - JUSTDIGI" w:date="2025-09-02T13:12:00Z" w:initials="MJ">
    <w:p w14:paraId="30310B19" w14:textId="1E0B5193" w:rsidR="00000000" w:rsidRDefault="00000000">
      <w:r>
        <w:annotationRef/>
      </w:r>
      <w:r w:rsidRPr="3180B75A">
        <w:t>semikoolon puudu</w:t>
      </w:r>
    </w:p>
  </w:comment>
  <w:comment w:id="19" w:author="Maarja-Liis Lall - JUSTDIGI" w:date="2025-09-23T15:18:00Z" w:initials="MJ">
    <w:p w14:paraId="47432990" w14:textId="4CEC58E1" w:rsidR="00000000" w:rsidRDefault="00000000">
      <w:r>
        <w:annotationRef/>
      </w:r>
      <w:r w:rsidRPr="30CFC46B">
        <w:t>EN § 1 p 5 (ERHS § 6.1) lg 4 kohaselt hindab uue meediateenuse mõju TTJA. TTJA hindab mõju sõltumatult ja olenemata ERR nõukogu nõusolekust. Kas siin on pigem mõeldud taotluse esitamist mõju hindamiseks, mida on pikemalt käsitletud rakendusaktis?</w:t>
      </w:r>
    </w:p>
  </w:comment>
  <w:comment w:id="20" w:author="Maarja-Liis Lall - JUSTDIGI" w:date="2025-09-02T13:07:00Z" w:initials="MJ">
    <w:p w14:paraId="08B57565" w14:textId="554E9A55" w:rsidR="00000000" w:rsidRDefault="00000000">
      <w:r>
        <w:annotationRef/>
      </w:r>
      <w:r w:rsidRPr="09D0CDDD">
        <w:t>Üleliigne tühik.</w:t>
      </w:r>
    </w:p>
  </w:comment>
  <w:comment w:id="22" w:author="Maarja-Liis Lall - JUSTDIGI" w:date="2025-09-24T15:33:00Z" w:initials="ML">
    <w:p w14:paraId="7C4C1C5A" w14:textId="77777777" w:rsidR="00E330CB" w:rsidRDefault="00E330CB" w:rsidP="00E330CB">
      <w:pPr>
        <w:pStyle w:val="Kommentaaritekst"/>
      </w:pPr>
      <w:r>
        <w:rPr>
          <w:rStyle w:val="Kommentaariviide"/>
        </w:rPr>
        <w:annotationRef/>
      </w:r>
      <w:r>
        <w:t>Kui norm lisandub kahe peatüki piiri peale, siis tuleks märkida, kumba peatükki ta langeb.</w:t>
      </w:r>
    </w:p>
  </w:comment>
  <w:comment w:id="28" w:author="Maarja-Liis Lall - JUSTDIGI" w:date="2025-09-23T15:53:00Z" w:initials="MJ">
    <w:p w14:paraId="77005C63" w14:textId="043CAF58" w:rsidR="00000000" w:rsidRDefault="00000000">
      <w:r>
        <w:annotationRef/>
      </w:r>
      <w:r w:rsidRPr="56845155">
        <w:t>see lause on ebaselgelt sõnastatud. Seletuskirjas on selgitatud, et 2024. aastast täiendavalt eraldatud töötasude tõusuks eraldatud summa, kas siin oleks hea panna ka kirja konkreetne aasta? Võiks tuua selguse huvides näite varasemate aastate summade näol.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38546E" w15:done="0"/>
  <w15:commentEx w15:paraId="324F8632" w15:done="0"/>
  <w15:commentEx w15:paraId="03AC7A1E" w15:done="0"/>
  <w15:commentEx w15:paraId="767999D4" w15:paraIdParent="03AC7A1E" w15:done="0"/>
  <w15:commentEx w15:paraId="068B39E8" w15:done="0"/>
  <w15:commentEx w15:paraId="02D388DD" w15:done="0"/>
  <w15:commentEx w15:paraId="023D5AFD" w15:done="0"/>
  <w15:commentEx w15:paraId="0AB34711" w15:done="0"/>
  <w15:commentEx w15:paraId="46EEC4EA" w15:done="0"/>
  <w15:commentEx w15:paraId="30310B19" w15:done="0"/>
  <w15:commentEx w15:paraId="47432990" w15:done="0"/>
  <w15:commentEx w15:paraId="08B57565" w15:done="0"/>
  <w15:commentEx w15:paraId="7C4C1C5A" w15:done="0"/>
  <w15:commentEx w15:paraId="77005C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A44CE7" w16cex:dateUtc="2025-09-22T09:53:00Z"/>
  <w16cex:commentExtensible w16cex:durableId="23742466" w16cex:dateUtc="2025-09-23T14:19:00Z"/>
  <w16cex:commentExtensible w16cex:durableId="45098DDD" w16cex:dateUtc="2025-09-24T09:58:00Z"/>
  <w16cex:commentExtensible w16cex:durableId="3171B1AF" w16cex:dateUtc="2025-09-24T10:08:00Z"/>
  <w16cex:commentExtensible w16cex:durableId="13E74541" w16cex:dateUtc="2025-09-24T09:59:00Z"/>
  <w16cex:commentExtensible w16cex:durableId="102EFC2C" w16cex:dateUtc="2025-09-24T11:08:00Z"/>
  <w16cex:commentExtensible w16cex:durableId="2719C86C" w16cex:dateUtc="2025-09-02T10:13:00Z"/>
  <w16cex:commentExtensible w16cex:durableId="3EB5B42F" w16cex:dateUtc="2025-09-02T09:37:00Z"/>
  <w16cex:commentExtensible w16cex:durableId="72A306B5" w16cex:dateUtc="2025-09-02T10:09:00Z"/>
  <w16cex:commentExtensible w16cex:durableId="2D0E2D78" w16cex:dateUtc="2025-09-02T10:12:00Z"/>
  <w16cex:commentExtensible w16cex:durableId="4EE93B27" w16cex:dateUtc="2025-09-23T12:18:00Z"/>
  <w16cex:commentExtensible w16cex:durableId="6F4650E4" w16cex:dateUtc="2025-09-02T10:07:00Z"/>
  <w16cex:commentExtensible w16cex:durableId="6BBBCB99" w16cex:dateUtc="2025-09-24T12:33:00Z"/>
  <w16cex:commentExtensible w16cex:durableId="0B1B036C" w16cex:dateUtc="2025-09-23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38546E" w16cid:durableId="0FA44CE7"/>
  <w16cid:commentId w16cid:paraId="324F8632" w16cid:durableId="23742466"/>
  <w16cid:commentId w16cid:paraId="03AC7A1E" w16cid:durableId="45098DDD"/>
  <w16cid:commentId w16cid:paraId="767999D4" w16cid:durableId="3171B1AF"/>
  <w16cid:commentId w16cid:paraId="068B39E8" w16cid:durableId="13E74541"/>
  <w16cid:commentId w16cid:paraId="02D388DD" w16cid:durableId="102EFC2C"/>
  <w16cid:commentId w16cid:paraId="023D5AFD" w16cid:durableId="2719C86C"/>
  <w16cid:commentId w16cid:paraId="0AB34711" w16cid:durableId="3EB5B42F"/>
  <w16cid:commentId w16cid:paraId="46EEC4EA" w16cid:durableId="72A306B5"/>
  <w16cid:commentId w16cid:paraId="30310B19" w16cid:durableId="2D0E2D78"/>
  <w16cid:commentId w16cid:paraId="47432990" w16cid:durableId="4EE93B27"/>
  <w16cid:commentId w16cid:paraId="08B57565" w16cid:durableId="6F4650E4"/>
  <w16cid:commentId w16cid:paraId="7C4C1C5A" w16cid:durableId="6BBBCB99"/>
  <w16cid:commentId w16cid:paraId="77005C63" w16cid:durableId="0B1B03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A7294" w14:textId="77777777" w:rsidR="00AC2BA0" w:rsidRDefault="00AC2BA0">
      <w:pPr>
        <w:spacing w:after="0" w:line="240" w:lineRule="auto"/>
      </w:pPr>
      <w:r>
        <w:separator/>
      </w:r>
    </w:p>
  </w:endnote>
  <w:endnote w:type="continuationSeparator" w:id="0">
    <w:p w14:paraId="772D52EA" w14:textId="77777777" w:rsidR="00AC2BA0" w:rsidRDefault="00AC2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charset w:val="00"/>
    <w:family w:val="auto"/>
    <w:pitch w:val="variable"/>
    <w:sig w:usb0="E0000AFF" w:usb1="5000217F" w:usb2="00000021" w:usb3="00000000" w:csb0="0000019F" w:csb1="00000000"/>
  </w:font>
  <w:font w:name="Times New Roman">
    <w:panose1 w:val="02020603050405020304"/>
    <w:charset w:val="BA"/>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681B" w14:textId="77777777" w:rsidR="001A779D" w:rsidRDefault="00262272">
    <w:pPr>
      <w:jc w:val="center"/>
    </w:pPr>
    <w:r>
      <w:fldChar w:fldCharType="begin"/>
    </w:r>
    <w:r>
      <w:instrText>PAGE</w:instrText>
    </w:r>
    <w:r>
      <w:fldChar w:fldCharType="separate"/>
    </w:r>
    <w:r w:rsidR="00BB45B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14D65" w14:textId="77777777" w:rsidR="00AC2BA0" w:rsidRDefault="00AC2BA0">
      <w:pPr>
        <w:spacing w:after="0" w:line="240" w:lineRule="auto"/>
      </w:pPr>
      <w:r>
        <w:separator/>
      </w:r>
    </w:p>
  </w:footnote>
  <w:footnote w:type="continuationSeparator" w:id="0">
    <w:p w14:paraId="0C8299C1" w14:textId="77777777" w:rsidR="00AC2BA0" w:rsidRDefault="00AC2BA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79D"/>
    <w:rsid w:val="000F6541"/>
    <w:rsid w:val="000F6B9F"/>
    <w:rsid w:val="001255DC"/>
    <w:rsid w:val="001A779D"/>
    <w:rsid w:val="001D3ADB"/>
    <w:rsid w:val="001F54DA"/>
    <w:rsid w:val="00206B4A"/>
    <w:rsid w:val="00216393"/>
    <w:rsid w:val="00220987"/>
    <w:rsid w:val="002222D0"/>
    <w:rsid w:val="0024352F"/>
    <w:rsid w:val="00257127"/>
    <w:rsid w:val="00262272"/>
    <w:rsid w:val="002A5E5C"/>
    <w:rsid w:val="002B1678"/>
    <w:rsid w:val="002C37BC"/>
    <w:rsid w:val="002C3E52"/>
    <w:rsid w:val="002D3291"/>
    <w:rsid w:val="002F42A0"/>
    <w:rsid w:val="00322994"/>
    <w:rsid w:val="003237BC"/>
    <w:rsid w:val="00350DED"/>
    <w:rsid w:val="00361125"/>
    <w:rsid w:val="0039092D"/>
    <w:rsid w:val="003B5956"/>
    <w:rsid w:val="003E5E13"/>
    <w:rsid w:val="004619B4"/>
    <w:rsid w:val="00494649"/>
    <w:rsid w:val="004B6485"/>
    <w:rsid w:val="004C136E"/>
    <w:rsid w:val="004C52E7"/>
    <w:rsid w:val="00525DBC"/>
    <w:rsid w:val="0057296A"/>
    <w:rsid w:val="00591B50"/>
    <w:rsid w:val="00640AFE"/>
    <w:rsid w:val="00650034"/>
    <w:rsid w:val="006931E2"/>
    <w:rsid w:val="00713AB2"/>
    <w:rsid w:val="00792027"/>
    <w:rsid w:val="00796E70"/>
    <w:rsid w:val="007B1FF2"/>
    <w:rsid w:val="007F15EF"/>
    <w:rsid w:val="00811865"/>
    <w:rsid w:val="008123EA"/>
    <w:rsid w:val="008133EB"/>
    <w:rsid w:val="00814196"/>
    <w:rsid w:val="00846881"/>
    <w:rsid w:val="008674BE"/>
    <w:rsid w:val="008946B5"/>
    <w:rsid w:val="008C0965"/>
    <w:rsid w:val="0092055A"/>
    <w:rsid w:val="00947131"/>
    <w:rsid w:val="00955072"/>
    <w:rsid w:val="00957B03"/>
    <w:rsid w:val="00971FDE"/>
    <w:rsid w:val="00A511FE"/>
    <w:rsid w:val="00AB0BCD"/>
    <w:rsid w:val="00AC2BA0"/>
    <w:rsid w:val="00B7233A"/>
    <w:rsid w:val="00B84ECE"/>
    <w:rsid w:val="00BB45BA"/>
    <w:rsid w:val="00BE2971"/>
    <w:rsid w:val="00C70665"/>
    <w:rsid w:val="00CA55CC"/>
    <w:rsid w:val="00D127A8"/>
    <w:rsid w:val="00D15793"/>
    <w:rsid w:val="00D64721"/>
    <w:rsid w:val="00D81059"/>
    <w:rsid w:val="00E330CB"/>
    <w:rsid w:val="00E4052B"/>
    <w:rsid w:val="00E5414F"/>
    <w:rsid w:val="00E56647"/>
    <w:rsid w:val="00E56CE7"/>
    <w:rsid w:val="00E75DF1"/>
    <w:rsid w:val="00E818B6"/>
    <w:rsid w:val="00E82D86"/>
    <w:rsid w:val="00E83F90"/>
    <w:rsid w:val="00E908EF"/>
    <w:rsid w:val="00ED7B80"/>
    <w:rsid w:val="00EE36EA"/>
    <w:rsid w:val="00F75D10"/>
    <w:rsid w:val="00FA6D87"/>
    <w:rsid w:val="05E3BDAD"/>
    <w:rsid w:val="097005C9"/>
    <w:rsid w:val="09A3C994"/>
    <w:rsid w:val="09EA47CD"/>
    <w:rsid w:val="0B9FF01C"/>
    <w:rsid w:val="0C4F8742"/>
    <w:rsid w:val="1CDA29AD"/>
    <w:rsid w:val="1D8E5436"/>
    <w:rsid w:val="1EC6E468"/>
    <w:rsid w:val="1FEA1B6D"/>
    <w:rsid w:val="285070AB"/>
    <w:rsid w:val="2C9999CC"/>
    <w:rsid w:val="2EC130D1"/>
    <w:rsid w:val="31117FE6"/>
    <w:rsid w:val="33ADFD5A"/>
    <w:rsid w:val="35DDCC19"/>
    <w:rsid w:val="3B3ECE35"/>
    <w:rsid w:val="3E5CA3C6"/>
    <w:rsid w:val="4190BDCB"/>
    <w:rsid w:val="42E50AFE"/>
    <w:rsid w:val="430A82CA"/>
    <w:rsid w:val="43C12C64"/>
    <w:rsid w:val="463CD509"/>
    <w:rsid w:val="53DF9C7B"/>
    <w:rsid w:val="63731669"/>
    <w:rsid w:val="63788CBE"/>
    <w:rsid w:val="66721E81"/>
    <w:rsid w:val="68302B68"/>
    <w:rsid w:val="6FB6F7B7"/>
    <w:rsid w:val="71AEED99"/>
    <w:rsid w:val="73188EF2"/>
    <w:rsid w:val="763CE009"/>
    <w:rsid w:val="77E53FB1"/>
    <w:rsid w:val="7868F3DF"/>
    <w:rsid w:val="788A6CF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C61A7"/>
  <w15:docId w15:val="{17DF0891-8B72-42BF-AE74-43BC9719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262272"/>
    <w:rPr>
      <w:sz w:val="16"/>
      <w:szCs w:val="16"/>
    </w:rPr>
  </w:style>
  <w:style w:type="paragraph" w:styleId="Kommentaaritekst">
    <w:name w:val="annotation text"/>
    <w:basedOn w:val="Normaallaad"/>
    <w:link w:val="KommentaaritekstMrk"/>
    <w:uiPriority w:val="99"/>
    <w:unhideWhenUsed/>
    <w:rsid w:val="00262272"/>
    <w:pPr>
      <w:spacing w:line="240" w:lineRule="auto"/>
    </w:pPr>
    <w:rPr>
      <w:sz w:val="20"/>
    </w:rPr>
  </w:style>
  <w:style w:type="character" w:customStyle="1" w:styleId="KommentaaritekstMrk">
    <w:name w:val="Kommentaari tekst Märk"/>
    <w:basedOn w:val="Liguvaikefont"/>
    <w:link w:val="Kommentaaritekst"/>
    <w:uiPriority w:val="99"/>
    <w:rsid w:val="00262272"/>
    <w:rPr>
      <w:sz w:val="20"/>
    </w:rPr>
  </w:style>
  <w:style w:type="paragraph" w:styleId="Kommentaariteema">
    <w:name w:val="annotation subject"/>
    <w:basedOn w:val="Kommentaaritekst"/>
    <w:next w:val="Kommentaaritekst"/>
    <w:link w:val="KommentaariteemaMrk"/>
    <w:uiPriority w:val="99"/>
    <w:semiHidden/>
    <w:unhideWhenUsed/>
    <w:rsid w:val="00262272"/>
    <w:rPr>
      <w:b/>
      <w:bCs/>
    </w:rPr>
  </w:style>
  <w:style w:type="character" w:customStyle="1" w:styleId="KommentaariteemaMrk">
    <w:name w:val="Kommentaari teema Märk"/>
    <w:basedOn w:val="KommentaaritekstMrk"/>
    <w:link w:val="Kommentaariteema"/>
    <w:uiPriority w:val="99"/>
    <w:semiHidden/>
    <w:rsid w:val="00262272"/>
    <w:rPr>
      <w:b/>
      <w:bCs/>
      <w:sz w:val="20"/>
    </w:rPr>
  </w:style>
  <w:style w:type="paragraph" w:styleId="Normaallaadveeb">
    <w:name w:val="Normal (Web)"/>
    <w:basedOn w:val="Normaallaad"/>
    <w:uiPriority w:val="99"/>
    <w:semiHidden/>
    <w:unhideWhenUsed/>
    <w:rsid w:val="00E818B6"/>
    <w:pPr>
      <w:spacing w:before="100" w:beforeAutospacing="1" w:after="100" w:afterAutospacing="1" w:line="240" w:lineRule="auto"/>
    </w:pPr>
    <w:rPr>
      <w:rFonts w:ascii="Times New Roman" w:hAnsi="Times New Roman" w:cs="Times New Roman"/>
      <w:szCs w:val="24"/>
    </w:rPr>
  </w:style>
  <w:style w:type="paragraph" w:styleId="Redaktsioon">
    <w:name w:val="Revision"/>
    <w:hidden/>
    <w:uiPriority w:val="99"/>
    <w:semiHidden/>
    <w:rsid w:val="00D647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28AC7A-46DC-404E-AFA4-3AF018DB08BC}">
  <ds:schemaRefs>
    <ds:schemaRef ds:uri="http://schemas.openxmlformats.org/officeDocument/2006/bibliography"/>
  </ds:schemaRefs>
</ds:datastoreItem>
</file>

<file path=customXml/itemProps2.xml><?xml version="1.0" encoding="utf-8"?>
<ds:datastoreItem xmlns:ds="http://schemas.openxmlformats.org/officeDocument/2006/customXml" ds:itemID="{3CCAFE7C-6411-4E45-ABC5-40B82BBC3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8174D-2BFD-4214-B0A3-EE6C014D0B8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83F430BB-2051-4C18-A443-65012DE0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1599</Words>
  <Characters>9275</Characters>
  <Application>Microsoft Office Word</Application>
  <DocSecurity>0</DocSecurity>
  <Lines>77</Lines>
  <Paragraphs>21</Paragraphs>
  <ScaleCrop>false</ScaleCrop>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Kilvet</dc:creator>
  <cp:lastModifiedBy>Maarja-Liis Lall - JUSTDIGI</cp:lastModifiedBy>
  <cp:revision>11</cp:revision>
  <cp:lastPrinted>2025-06-25T07:41:00Z</cp:lastPrinted>
  <dcterms:created xsi:type="dcterms:W3CDTF">2025-09-02T09:34:00Z</dcterms:created>
  <dcterms:modified xsi:type="dcterms:W3CDTF">2025-09-24T12:33:00Z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2025-09-02T09:34:37Z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af8ca8af-319a-44f0-bef0-94761b562858</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